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 xml:space="preserve">от </w:t>
      </w:r>
      <w:r w:rsidR="00AD32FE">
        <w:rPr>
          <w:rFonts w:ascii="GHEA Grapalat" w:hAnsi="GHEA Grapalat"/>
          <w:i/>
        </w:rPr>
        <w:t xml:space="preserve"> </w:t>
      </w:r>
      <w:r w:rsidR="00BA166B">
        <w:rPr>
          <w:rFonts w:ascii="GHEA Grapalat" w:hAnsi="GHEA Grapalat"/>
          <w:i/>
          <w:lang w:val="hy-AM"/>
        </w:rPr>
        <w:t>09</w:t>
      </w:r>
      <w:r w:rsidR="00AD32FE">
        <w:rPr>
          <w:rFonts w:ascii="GHEA Grapalat" w:hAnsi="GHEA Grapalat"/>
          <w:i/>
        </w:rPr>
        <w:t xml:space="preserve"> декабря</w:t>
      </w:r>
      <w:r w:rsidR="006F21D9">
        <w:rPr>
          <w:rFonts w:ascii="GHEA Grapalat" w:hAnsi="GHEA Grapalat"/>
          <w:i/>
        </w:rPr>
        <w:t xml:space="preserve"> </w:t>
      </w:r>
      <w:r w:rsidR="00442690">
        <w:rPr>
          <w:rFonts w:ascii="GHEA Grapalat" w:hAnsi="GHEA Grapalat"/>
          <w:i/>
        </w:rPr>
        <w:t>2026</w:t>
      </w:r>
      <w:r w:rsidR="006F21D9">
        <w:rPr>
          <w:rFonts w:ascii="GHEA Grapalat" w:hAnsi="GHEA Grapalat"/>
          <w:i/>
        </w:rPr>
        <w:t xml:space="preserve"> года № </w:t>
      </w:r>
      <w:r w:rsidR="00AD32FE">
        <w:rPr>
          <w:rFonts w:ascii="GHEA Grapalat" w:hAnsi="GHEA Grapalat"/>
          <w:i/>
        </w:rPr>
        <w:t>427</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E072E9"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91042F"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72E9">
        <w:rPr>
          <w:rFonts w:ascii="GHEA Grapalat" w:hAnsi="GHEA Grapalat"/>
          <w:i w:val="0"/>
          <w:sz w:val="24"/>
          <w:szCs w:val="24"/>
          <w:lang w:val="hy-AM"/>
        </w:rPr>
        <w:t>21</w:t>
      </w:r>
      <w:r w:rsidRPr="009044F1">
        <w:rPr>
          <w:rFonts w:ascii="GHEA Grapalat" w:hAnsi="GHEA Grapalat"/>
          <w:i w:val="0"/>
          <w:sz w:val="24"/>
          <w:szCs w:val="24"/>
        </w:rPr>
        <w:t>" "</w:t>
      </w:r>
      <w:r w:rsidR="00E072E9">
        <w:rPr>
          <w:rFonts w:ascii="GHEA Grapalat" w:hAnsi="GHEA Grapalat"/>
          <w:i w:val="0"/>
          <w:sz w:val="24"/>
          <w:szCs w:val="24"/>
          <w:lang w:val="hy-AM"/>
        </w:rPr>
        <w:t>01</w:t>
      </w:r>
      <w:r w:rsidRPr="009044F1">
        <w:rPr>
          <w:rFonts w:ascii="GHEA Grapalat" w:hAnsi="GHEA Grapalat"/>
          <w:i w:val="0"/>
          <w:sz w:val="24"/>
          <w:szCs w:val="24"/>
        </w:rPr>
        <w:t>" 20</w:t>
      </w:r>
      <w:r w:rsidR="00E072E9">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D7111" w:rsidRPr="00BD7111">
        <w:rPr>
          <w:rFonts w:ascii="GHEA Grapalat" w:hAnsi="GHEA Grapalat"/>
          <w:i w:val="0"/>
          <w:sz w:val="24"/>
          <w:szCs w:val="24"/>
        </w:rPr>
        <w:t>2</w:t>
      </w:r>
      <w:r w:rsidRPr="009044F1">
        <w:rPr>
          <w:rFonts w:ascii="GHEA Grapalat" w:hAnsi="GHEA Grapalat"/>
          <w:i w:val="0"/>
          <w:sz w:val="24"/>
          <w:szCs w:val="24"/>
        </w:rPr>
        <w:t xml:space="preserve">" </w:t>
      </w:r>
    </w:p>
    <w:p w:rsidR="00442690" w:rsidRPr="009044F1" w:rsidRDefault="00442690" w:rsidP="00442690">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D7111">
        <w:rPr>
          <w:rFonts w:ascii="GHEA Grapalat" w:hAnsi="GHEA Grapalat"/>
          <w:i w:val="0"/>
          <w:sz w:val="24"/>
          <w:szCs w:val="24"/>
        </w:rPr>
        <w:t xml:space="preserve">ԷՋՕԸ-ԳՀԱՇՁԲ-2026/02 </w:t>
      </w:r>
    </w:p>
    <w:p w:rsidR="00E072E9" w:rsidRPr="00E13BA4" w:rsidRDefault="00E072E9" w:rsidP="00BD7111">
      <w:pPr>
        <w:pStyle w:val="BodyTextIndent"/>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 xml:space="preserve">ОВП, </w:t>
      </w:r>
      <w:r w:rsidRPr="009044F1">
        <w:rPr>
          <w:rFonts w:ascii="GHEA Grapalat" w:hAnsi="GHEA Grapalat"/>
          <w:i w:val="0"/>
          <w:sz w:val="24"/>
          <w:szCs w:val="24"/>
        </w:rPr>
        <w:t>находящийся по адресу:</w:t>
      </w:r>
      <w:r w:rsidRPr="00B65538">
        <w:rPr>
          <w:rFonts w:ascii="GHEA Grapalat" w:hAnsi="GHEA Grapalat"/>
          <w:i w:val="0"/>
          <w:sz w:val="24"/>
          <w:szCs w:val="24"/>
        </w:rPr>
        <w:t xml:space="preserve"> </w:t>
      </w:r>
      <w:bookmarkStart w:id="0" w:name="_Hlk156469189"/>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Pr>
          <w:rFonts w:ascii="GHEA Grapalat" w:hAnsi="GHEA Grapalat"/>
          <w:sz w:val="16"/>
          <w:szCs w:val="16"/>
        </w:rPr>
        <w:t xml:space="preserve"> </w:t>
      </w:r>
      <w:bookmarkEnd w:id="0"/>
      <w:r w:rsidRPr="007B0562">
        <w:rPr>
          <w:rFonts w:ascii="GHEA Grapalat" w:hAnsi="GHEA Grapalat"/>
          <w:i w:val="0"/>
          <w:sz w:val="24"/>
          <w:szCs w:val="24"/>
        </w:rPr>
        <w:t xml:space="preserve">объявляет </w:t>
      </w:r>
      <w:r w:rsidRPr="003E0081">
        <w:rPr>
          <w:rFonts w:ascii="GHEA Grapalat" w:hAnsi="GHEA Grapalat"/>
          <w:i w:val="0"/>
          <w:color w:val="FF0000"/>
          <w:sz w:val="24"/>
          <w:szCs w:val="24"/>
        </w:rPr>
        <w:t>запрос котиро</w:t>
      </w:r>
      <w:r>
        <w:rPr>
          <w:rFonts w:ascii="GHEA Grapalat" w:hAnsi="GHEA Grapalat"/>
          <w:i w:val="0"/>
          <w:color w:val="FF0000"/>
          <w:sz w:val="24"/>
          <w:szCs w:val="24"/>
        </w:rPr>
        <w:t>в</w:t>
      </w:r>
      <w:r w:rsidRPr="003E0081">
        <w:rPr>
          <w:rFonts w:ascii="GHEA Grapalat" w:hAnsi="GHEA Grapalat"/>
          <w:i w:val="0"/>
          <w:color w:val="FF0000"/>
          <w:sz w:val="24"/>
          <w:szCs w:val="24"/>
        </w:rPr>
        <w:t>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rsidR="00341A74" w:rsidRPr="003A1EBB" w:rsidRDefault="00A20B69" w:rsidP="00BD711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BD7111" w:rsidRPr="00BA7236">
        <w:rPr>
          <w:rFonts w:ascii="GHEA Grapalat" w:hAnsi="GHEA Grapalat"/>
          <w:spacing w:val="6"/>
          <w:sz w:val="24"/>
          <w:szCs w:val="24"/>
        </w:rPr>
        <w:t>очистка каналов путем прокладки каналов</w:t>
      </w:r>
      <w:r w:rsidR="00BD7111">
        <w:rPr>
          <w:rFonts w:ascii="Cambria Math" w:hAnsi="Cambria Math"/>
          <w:spacing w:val="6"/>
          <w:sz w:val="24"/>
          <w:szCs w:val="24"/>
          <w:lang w:val="hy-AM"/>
        </w:rPr>
        <w:t>․</w:t>
      </w:r>
      <w:r w:rsidR="00BD7111">
        <w:rPr>
          <w:rFonts w:ascii="GHEA Grapalat" w:hAnsi="GHEA Grapalat"/>
          <w:i w:val="0"/>
          <w:sz w:val="24"/>
          <w:szCs w:val="24"/>
        </w:rPr>
        <w:t xml:space="preserve"> </w:t>
      </w:r>
      <w:r w:rsidR="00E072E9">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E072E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072E9">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E072E9">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072E9" w:rsidRPr="00CF5968" w:rsidRDefault="00E072E9" w:rsidP="00E072E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w:t>
      </w:r>
      <w:r>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w:t>
      </w:r>
      <w:r w:rsidR="00BD7111" w:rsidRPr="00BD7111">
        <w:rPr>
          <w:rFonts w:ascii="GHEA Grapalat" w:hAnsi="GHEA Grapalat"/>
          <w:i w:val="0"/>
          <w:sz w:val="24"/>
          <w:szCs w:val="24"/>
        </w:rPr>
        <w:t>1</w:t>
      </w:r>
      <w:r>
        <w:rPr>
          <w:rFonts w:ascii="GHEA Grapalat" w:hAnsi="GHEA Grapalat"/>
          <w:i w:val="0"/>
          <w:sz w:val="24"/>
          <w:szCs w:val="24"/>
        </w:rPr>
        <w:t>։00</w:t>
      </w:r>
      <w:r>
        <w:rPr>
          <w:rFonts w:ascii="GHEA Grapalat" w:hAnsi="GHEA Grapalat"/>
          <w:i w:val="0"/>
          <w:sz w:val="24"/>
          <w:szCs w:val="24"/>
          <w:lang w:val="hy-AM"/>
        </w:rPr>
        <w:t xml:space="preserve">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E072E9">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072E9" w:rsidRPr="001B32D9" w:rsidRDefault="00E072E9" w:rsidP="00E072E9">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 xml:space="preserve">, в </w:t>
      </w:r>
      <w:r>
        <w:rPr>
          <w:rFonts w:ascii="GHEA Grapalat" w:hAnsi="GHEA Grapalat"/>
          <w:i w:val="0"/>
          <w:sz w:val="24"/>
          <w:szCs w:val="24"/>
        </w:rPr>
        <w:t>1</w:t>
      </w:r>
      <w:r w:rsidR="00BD7111" w:rsidRPr="00BD7111">
        <w:rPr>
          <w:rFonts w:ascii="GHEA Grapalat" w:hAnsi="GHEA Grapalat"/>
          <w:i w:val="0"/>
          <w:sz w:val="24"/>
          <w:szCs w:val="24"/>
        </w:rPr>
        <w:t>1</w:t>
      </w:r>
      <w:r>
        <w:rPr>
          <w:rFonts w:ascii="GHEA Grapalat" w:hAnsi="GHEA Grapalat"/>
          <w:i w:val="0"/>
          <w:sz w:val="24"/>
          <w:szCs w:val="24"/>
        </w:rPr>
        <w:t>։00</w:t>
      </w:r>
      <w:r>
        <w:rPr>
          <w:rFonts w:ascii="GHEA Grapalat" w:hAnsi="GHEA Grapalat"/>
          <w:i w:val="0"/>
          <w:sz w:val="24"/>
          <w:szCs w:val="24"/>
          <w:lang w:val="hy-AM"/>
        </w:rPr>
        <w:t xml:space="preserve"> </w:t>
      </w:r>
      <w:r>
        <w:rPr>
          <w:rFonts w:ascii="GHEA Grapalat" w:hAnsi="GHEA Grapalat"/>
          <w:i w:val="0"/>
          <w:sz w:val="24"/>
          <w:szCs w:val="24"/>
        </w:rPr>
        <w:t>часов "</w:t>
      </w:r>
      <w:r>
        <w:rPr>
          <w:rFonts w:ascii="GHEA Grapalat" w:hAnsi="GHEA Grapalat"/>
          <w:i w:val="0"/>
          <w:sz w:val="24"/>
          <w:szCs w:val="24"/>
          <w:lang w:val="hy-AM"/>
        </w:rPr>
        <w:t>29</w:t>
      </w:r>
      <w:r>
        <w:rPr>
          <w:rFonts w:ascii="GHEA Grapalat" w:hAnsi="GHEA Grapalat"/>
          <w:i w:val="0"/>
          <w:sz w:val="24"/>
          <w:szCs w:val="24"/>
        </w:rPr>
        <w:t xml:space="preserve">" </w:t>
      </w:r>
      <w:r>
        <w:rPr>
          <w:rFonts w:ascii="GHEA Grapalat" w:hAnsi="GHEA Grapalat"/>
          <w:i w:val="0"/>
          <w:sz w:val="24"/>
          <w:szCs w:val="24"/>
          <w:lang w:val="hy-AM"/>
        </w:rPr>
        <w:t>01</w:t>
      </w:r>
      <w:r>
        <w:rPr>
          <w:rFonts w:ascii="GHEA Grapalat" w:hAnsi="GHEA Grapalat"/>
          <w:i w:val="0"/>
          <w:sz w:val="24"/>
          <w:szCs w:val="24"/>
        </w:rPr>
        <w:t xml:space="preserve"> 202</w:t>
      </w:r>
      <w:r>
        <w:rPr>
          <w:rFonts w:ascii="GHEA Grapalat" w:hAnsi="GHEA Grapalat"/>
          <w:i w:val="0"/>
          <w:sz w:val="24"/>
          <w:szCs w:val="24"/>
          <w:lang w:val="hy-AM"/>
        </w:rPr>
        <w:t>6</w:t>
      </w:r>
      <w:r>
        <w:rPr>
          <w:rFonts w:ascii="GHEA Grapalat" w:hAnsi="GHEA Grapalat"/>
          <w:i w:val="0"/>
          <w:sz w:val="24"/>
          <w:szCs w:val="24"/>
        </w:rPr>
        <w:t>г.</w:t>
      </w:r>
    </w:p>
    <w:p w:rsidR="00BE1C5E" w:rsidRPr="003A1EBB" w:rsidRDefault="00EF52E4" w:rsidP="00E072E9">
      <w:pPr>
        <w:rPr>
          <w:rFonts w:ascii="GHEA Grapalat" w:hAnsi="GHEA Grapalat"/>
          <w:i/>
        </w:rPr>
      </w:pPr>
      <w:r>
        <w:rPr>
          <w:rFonts w:ascii="GHEA Grapalat" w:hAnsi="GHEA Grapalat"/>
          <w:i/>
        </w:rPr>
        <w:br w:type="page"/>
      </w:r>
      <w:r w:rsidR="00754697" w:rsidRPr="009044F1">
        <w:rPr>
          <w:rFonts w:ascii="GHEA Grapalat" w:hAnsi="GHEA Grapalat"/>
        </w:rPr>
        <w:lastRenderedPageBreak/>
        <w:t>Для получения дополнительной информации, связанной с настоящим</w:t>
      </w:r>
      <w:r w:rsidR="00D5443D">
        <w:rPr>
          <w:rFonts w:ascii="Courier New" w:hAnsi="Courier New" w:cs="Courier New"/>
          <w:lang w:val="en-US"/>
        </w:rPr>
        <w:t> </w:t>
      </w:r>
      <w:r w:rsidR="00754697" w:rsidRPr="009044F1">
        <w:rPr>
          <w:rFonts w:ascii="GHEA Grapalat" w:hAnsi="GHEA Grapalat"/>
        </w:rPr>
        <w:t>объявлением, можете обратиться к секретарю Оценочной комисси</w:t>
      </w:r>
      <w:r w:rsidR="00754697" w:rsidRPr="00D3423E">
        <w:rPr>
          <w:rFonts w:ascii="GHEA Grapalat" w:hAnsi="GHEA Grapalat"/>
        </w:rPr>
        <w:t>и</w:t>
      </w:r>
      <w:r w:rsidR="00BE1C5E" w:rsidRPr="003A1EBB">
        <w:rPr>
          <w:rFonts w:ascii="GHEA Grapalat" w:hAnsi="GHEA Grapalat"/>
        </w:rPr>
        <w:t xml:space="preserve"> </w:t>
      </w:r>
    </w:p>
    <w:p w:rsidR="00754697" w:rsidRPr="003A1EBB" w:rsidRDefault="00754697" w:rsidP="00B46D5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________</w:t>
      </w:r>
      <w:r w:rsidRPr="00D3423E">
        <w:rPr>
          <w:rFonts w:ascii="GHEA Grapalat" w:hAnsi="GHEA Grapalat"/>
          <w:i w:val="0"/>
          <w:sz w:val="24"/>
          <w:szCs w:val="24"/>
        </w:rPr>
        <w:t>_________________</w:t>
      </w:r>
    </w:p>
    <w:p w:rsidR="00E072E9" w:rsidRDefault="00E072E9" w:rsidP="00E072E9">
      <w:pPr>
        <w:pStyle w:val="BodyTextIndent"/>
        <w:widowControl w:val="0"/>
        <w:spacing w:after="160" w:line="240" w:lineRule="auto"/>
        <w:ind w:left="1701" w:firstLine="0"/>
        <w:rPr>
          <w:rFonts w:ascii="GHEA Grapalat" w:hAnsi="GHEA Grapalat"/>
          <w:i w:val="0"/>
          <w:sz w:val="24"/>
          <w:szCs w:val="24"/>
        </w:rPr>
      </w:pPr>
      <w:bookmarkStart w:id="1" w:name="_Hlk156469231"/>
      <w:bookmarkStart w:id="2" w:name="_Hlk156468926"/>
      <w:r>
        <w:rPr>
          <w:rFonts w:ascii="GHEA Grapalat" w:hAnsi="GHEA Grapalat"/>
          <w:i w:val="0"/>
          <w:sz w:val="24"/>
          <w:szCs w:val="24"/>
        </w:rPr>
        <w:t>Анжеле Искендарян</w:t>
      </w:r>
      <w:r w:rsidRPr="009044F1">
        <w:rPr>
          <w:rFonts w:ascii="GHEA Grapalat" w:hAnsi="GHEA Grapalat"/>
          <w:i w:val="0"/>
          <w:sz w:val="24"/>
          <w:szCs w:val="24"/>
        </w:rPr>
        <w:t xml:space="preserve"> </w:t>
      </w:r>
    </w:p>
    <w:bookmarkEnd w:id="1"/>
    <w:p w:rsidR="00E072E9" w:rsidRPr="009044F1"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rsidR="00E072E9" w:rsidRPr="00DD3A40"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sidRPr="00E072E9">
          <w:rPr>
            <w:rStyle w:val="Hyperlink"/>
            <w:rFonts w:ascii="Sylfaen" w:hAnsi="Sylfaen"/>
            <w:i w:val="0"/>
            <w:color w:val="000000" w:themeColor="text1"/>
            <w:sz w:val="22"/>
            <w:lang w:val="af-ZA"/>
          </w:rPr>
          <w:t>echmiadzin-wua</w:t>
        </w:r>
        <w:r w:rsidRPr="00E072E9">
          <w:rPr>
            <w:rStyle w:val="Hyperlink"/>
            <w:i w:val="0"/>
            <w:color w:val="000000" w:themeColor="text1"/>
            <w:sz w:val="22"/>
            <w:lang w:val="af-ZA"/>
          </w:rPr>
          <w:t>@mail.ru</w:t>
        </w:r>
      </w:hyperlink>
    </w:p>
    <w:p w:rsidR="00E072E9" w:rsidRPr="00DD3A40" w:rsidRDefault="00E072E9" w:rsidP="00E072E9">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bookmarkEnd w:id="2"/>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D7111">
        <w:rPr>
          <w:rFonts w:ascii="GHEA Grapalat" w:hAnsi="GHEA Grapalat"/>
          <w:i/>
        </w:rPr>
        <w:t xml:space="preserve">ԷՋՕԸ-ԳՀԱՇՁԲ-2026/02 </w:t>
      </w:r>
      <w:r w:rsidR="001B32D9" w:rsidRPr="001B32D9">
        <w:rPr>
          <w:rFonts w:ascii="GHEA Grapalat" w:hAnsi="GHEA Grapalat" w:cs="Times Armenian"/>
          <w:i/>
        </w:rPr>
        <w:br/>
      </w:r>
      <w:r w:rsidR="00A46F92">
        <w:rPr>
          <w:rFonts w:ascii="GHEA Grapalat" w:hAnsi="GHEA Grapalat"/>
          <w:i/>
        </w:rPr>
        <w:t xml:space="preserve">№ </w:t>
      </w:r>
      <w:r w:rsidR="00BD7111" w:rsidRPr="00BD7111">
        <w:rPr>
          <w:rFonts w:ascii="GHEA Grapalat" w:hAnsi="GHEA Grapalat"/>
          <w:i/>
        </w:rPr>
        <w:t>2</w:t>
      </w:r>
      <w:r w:rsidR="00096865" w:rsidRPr="009044F1">
        <w:rPr>
          <w:rFonts w:ascii="GHEA Grapalat" w:hAnsi="GHEA Grapalat"/>
          <w:i/>
        </w:rPr>
        <w:t xml:space="preserve"> от </w:t>
      </w:r>
      <w:r w:rsidR="00E072E9" w:rsidRPr="00E072E9">
        <w:rPr>
          <w:rFonts w:ascii="GHEA Grapalat" w:hAnsi="GHEA Grapalat"/>
          <w:i/>
        </w:rPr>
        <w:t>21</w:t>
      </w:r>
      <w:r w:rsidR="00E072E9" w:rsidRPr="00E072E9">
        <w:rPr>
          <w:rFonts w:ascii="Cambria Math" w:hAnsi="Cambria Math" w:cs="Cambria Math"/>
          <w:i/>
        </w:rPr>
        <w:t>․</w:t>
      </w:r>
      <w:r w:rsidR="00E072E9" w:rsidRPr="00E072E9">
        <w:rPr>
          <w:rFonts w:ascii="GHEA Grapalat" w:hAnsi="GHEA Grapalat"/>
          <w:i/>
        </w:rPr>
        <w:t>01</w:t>
      </w:r>
      <w:r w:rsidR="00E072E9" w:rsidRPr="00E072E9">
        <w:rPr>
          <w:rFonts w:ascii="Cambria Math" w:hAnsi="Cambria Math" w:cs="Cambria Math"/>
          <w:i/>
        </w:rPr>
        <w:t>․</w:t>
      </w:r>
      <w:r w:rsidR="00096865" w:rsidRPr="009044F1">
        <w:rPr>
          <w:rFonts w:ascii="GHEA Grapalat" w:hAnsi="GHEA Grapalat"/>
          <w:i/>
        </w:rPr>
        <w:t xml:space="preserve"> </w:t>
      </w:r>
      <w:r w:rsidR="00442690">
        <w:rPr>
          <w:rFonts w:ascii="GHEA Grapalat" w:hAnsi="GHEA Grapalat"/>
          <w:i/>
        </w:rPr>
        <w:t>2026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bookmarkStart w:id="3" w:name="_Hlk156468998"/>
      <w:r w:rsidRPr="0068120D">
        <w:rPr>
          <w:rFonts w:ascii="GHEA Grapalat" w:hAnsi="GHEA Grapalat"/>
          <w:i/>
          <w:sz w:val="28"/>
          <w:szCs w:val="28"/>
        </w:rPr>
        <w:t>«Эчмиадзин» ОВП</w:t>
      </w:r>
    </w:p>
    <w:bookmarkEnd w:id="3"/>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Pr="00157A1B">
        <w:rPr>
          <w:rFonts w:ascii="GHEA Grapalat" w:hAnsi="GHEA Grapalat"/>
          <w:spacing w:val="6"/>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Pr>
          <w:rFonts w:ascii="GHEA Grapalat" w:hAnsi="GHEA Grapalat"/>
          <w:spacing w:val="6"/>
          <w:lang w:val="hy-AM"/>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072E9" w:rsidRPr="0068120D" w:rsidRDefault="00E072E9" w:rsidP="00E072E9">
      <w:pPr>
        <w:widowControl w:val="0"/>
        <w:spacing w:after="160"/>
        <w:jc w:val="center"/>
        <w:rPr>
          <w:rFonts w:ascii="GHEA Grapalat" w:hAnsi="GHEA Grapalat"/>
          <w:sz w:val="28"/>
          <w:szCs w:val="28"/>
        </w:rPr>
      </w:pPr>
      <w:r w:rsidRPr="009044F1">
        <w:rPr>
          <w:rFonts w:ascii="GHEA Grapalat" w:hAnsi="GHEA Grapalat"/>
          <w:b/>
        </w:rPr>
        <w:t xml:space="preserve">ПРИГЛАШЕНИЯ 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Pr>
          <w:rFonts w:ascii="GHEA Grapalat" w:hAnsi="GHEA Grapalat"/>
          <w:b/>
          <w:lang w:val="hy-AM"/>
        </w:rPr>
        <w:t xml:space="preserve"> </w:t>
      </w:r>
      <w:r w:rsidRPr="00157A1B">
        <w:rPr>
          <w:rFonts w:ascii="GHEA Grapalat" w:hAnsi="GHEA Grapalat"/>
          <w:b/>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Pr="00BA7236">
        <w:rPr>
          <w:rFonts w:ascii="GHEA Grapalat" w:hAnsi="GHEA Grapalat"/>
          <w:b/>
        </w:rPr>
        <w:t xml:space="preserve"> ДЛЯ НУЖД «ЭЧМИАДЗИН» ОВП</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E072E9"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07442">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7111">
        <w:rPr>
          <w:rFonts w:ascii="GHEA Grapalat" w:hAnsi="GHEA Grapalat"/>
          <w:spacing w:val="-6"/>
        </w:rPr>
        <w:t xml:space="preserve">ԷՋՕԸ-ԳՀԱՇՁԲ-2026/02 </w:t>
      </w:r>
      <w:r w:rsidR="00E072E9">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442690">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E072E9" w:rsidRPr="00E072E9">
          <w:rPr>
            <w:rStyle w:val="Hyperlink"/>
            <w:rFonts w:ascii="Sylfaen" w:hAnsi="Sylfaen"/>
            <w:color w:val="000000" w:themeColor="text1"/>
            <w:sz w:val="22"/>
            <w:lang w:val="af-ZA"/>
          </w:rPr>
          <w:t>echmiadzin-wua</w:t>
        </w:r>
        <w:r w:rsidR="00E072E9" w:rsidRPr="00E072E9">
          <w:rPr>
            <w:rStyle w:val="Hyperlink"/>
            <w:color w:val="000000" w:themeColor="text1"/>
            <w:sz w:val="22"/>
            <w:lang w:val="af-ZA"/>
          </w:rPr>
          <w:t>@mail.ru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072E9" w:rsidRDefault="00845AA5" w:rsidP="00BD7111">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7111" w:rsidRPr="00BA7236">
        <w:rPr>
          <w:rFonts w:ascii="GHEA Grapalat" w:hAnsi="GHEA Grapalat"/>
          <w:spacing w:val="6"/>
          <w:sz w:val="24"/>
          <w:szCs w:val="24"/>
        </w:rPr>
        <w:t>очистка каналов путем прокладки каналов</w:t>
      </w:r>
      <w:r w:rsidR="00BD7111">
        <w:rPr>
          <w:rFonts w:ascii="Cambria Math" w:hAnsi="Cambria Math"/>
          <w:spacing w:val="6"/>
          <w:sz w:val="24"/>
          <w:szCs w:val="24"/>
          <w:lang w:val="hy-AM"/>
        </w:rPr>
        <w:t>․</w:t>
      </w:r>
      <w:r w:rsidR="00BD711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072E9" w:rsidRPr="007773D0">
        <w:rPr>
          <w:rFonts w:ascii="GHEA Grapalat" w:hAnsi="GHEA Grapalat"/>
          <w:i w:val="0"/>
          <w:color w:val="FF0000"/>
          <w:sz w:val="24"/>
          <w:szCs w:val="24"/>
        </w:rPr>
        <w:t>«</w:t>
      </w:r>
      <w:r w:rsidR="00E072E9">
        <w:rPr>
          <w:rFonts w:ascii="GHEA Grapalat" w:hAnsi="GHEA Grapalat"/>
          <w:i w:val="0"/>
          <w:color w:val="FF0000"/>
          <w:sz w:val="24"/>
          <w:szCs w:val="24"/>
        </w:rPr>
        <w:t>Эчмиадзин» ОВ</w:t>
      </w:r>
      <w:r w:rsidR="00E072E9" w:rsidRPr="007773D0">
        <w:rPr>
          <w:rFonts w:ascii="GHEA Grapalat" w:hAnsi="GHEA Grapalat"/>
          <w:i w:val="0"/>
          <w:color w:val="FF0000"/>
          <w:sz w:val="24"/>
          <w:szCs w:val="24"/>
        </w:rPr>
        <w:t>П</w:t>
      </w:r>
      <w:r w:rsidRPr="009044F1">
        <w:rPr>
          <w:rFonts w:ascii="GHEA Grapalat" w:hAnsi="GHEA Grapalat"/>
          <w:i w:val="0"/>
          <w:sz w:val="24"/>
          <w:szCs w:val="24"/>
        </w:rPr>
        <w:t xml:space="preserve"> которые сгруппированы в лоты </w:t>
      </w:r>
      <w:r w:rsidR="00E072E9">
        <w:rPr>
          <w:rFonts w:ascii="GHEA Grapalat" w:hAnsi="GHEA Grapalat"/>
          <w:i w:val="0"/>
          <w:sz w:val="24"/>
          <w:szCs w:val="24"/>
          <w:lang w:val="hy-AM"/>
        </w:rPr>
        <w:t xml:space="preserve">4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E76000" w:rsidRPr="009044F1" w:rsidTr="00FC4AC0">
        <w:trPr>
          <w:jc w:val="center"/>
        </w:trPr>
        <w:tc>
          <w:tcPr>
            <w:tcW w:w="1358" w:type="dxa"/>
            <w:vAlign w:val="center"/>
          </w:tcPr>
          <w:p w:rsidR="00E76000" w:rsidRPr="009044F1" w:rsidRDefault="00E76000" w:rsidP="00E76000">
            <w:pPr>
              <w:pStyle w:val="BodyTextIndent2"/>
              <w:widowControl w:val="0"/>
              <w:spacing w:after="120" w:line="240" w:lineRule="auto"/>
              <w:ind w:firstLine="0"/>
              <w:jc w:val="center"/>
              <w:rPr>
                <w:rFonts w:ascii="GHEA Grapalat" w:hAnsi="GHEA Grapalat"/>
                <w:sz w:val="24"/>
                <w:szCs w:val="24"/>
              </w:rPr>
            </w:pPr>
            <w:bookmarkStart w:id="4" w:name="_GoBack" w:colFirst="1" w:colLast="1"/>
            <w:r w:rsidRPr="009044F1">
              <w:rPr>
                <w:rFonts w:ascii="GHEA Grapalat" w:hAnsi="GHEA Grapalat"/>
                <w:sz w:val="24"/>
                <w:szCs w:val="24"/>
              </w:rPr>
              <w:t>1</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2</w:t>
            </w:r>
            <w:r>
              <w:rPr>
                <w:rFonts w:ascii="Calibri" w:hAnsi="Calibri" w:cs="Calibri"/>
                <w:lang w:val="en-US"/>
              </w:rPr>
              <w:t> </w:t>
            </w:r>
            <w:r>
              <w:rPr>
                <w:rFonts w:ascii="GHEA Grapalat" w:hAnsi="GHEA Grapalat"/>
                <w:lang w:val="hy-AM"/>
              </w:rPr>
              <w:t>189</w:t>
            </w:r>
            <w:r>
              <w:rPr>
                <w:rFonts w:ascii="GHEA Grapalat" w:hAnsi="GHEA Grapalat"/>
                <w:lang w:val="en-US"/>
              </w:rPr>
              <w:t xml:space="preserve"> </w:t>
            </w:r>
            <w:r>
              <w:rPr>
                <w:rFonts w:ascii="GHEA Grapalat" w:hAnsi="GHEA Grapalat"/>
                <w:lang w:val="hy-AM"/>
              </w:rPr>
              <w:t>2</w:t>
            </w:r>
            <w:r>
              <w:rPr>
                <w:rFonts w:ascii="GHEA Grapalat" w:hAnsi="GHEA Grapalat"/>
                <w:lang w:val="en-US"/>
              </w:rPr>
              <w:t>00</w:t>
            </w:r>
          </w:p>
        </w:tc>
        <w:tc>
          <w:tcPr>
            <w:tcW w:w="6601" w:type="dxa"/>
            <w:vAlign w:val="center"/>
          </w:tcPr>
          <w:p w:rsidR="00E76000" w:rsidRPr="009044F1" w:rsidRDefault="00E76000" w:rsidP="00E76000">
            <w:pPr>
              <w:pStyle w:val="BodyTextIndent2"/>
              <w:widowControl w:val="0"/>
              <w:spacing w:after="120" w:line="240" w:lineRule="auto"/>
              <w:ind w:firstLine="0"/>
              <w:rPr>
                <w:rFonts w:ascii="GHEA Grapalat" w:hAnsi="GHEA Grapalat"/>
                <w:sz w:val="24"/>
                <w:szCs w:val="24"/>
                <w:u w:val="single"/>
                <w:vertAlign w:val="subscript"/>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w:t>
            </w:r>
            <w:r w:rsidRPr="00B65538">
              <w:rPr>
                <w:rFonts w:ascii="GHEA Grapalat" w:hAnsi="GHEA Grapalat"/>
                <w:spacing w:val="6"/>
                <w:sz w:val="24"/>
                <w:szCs w:val="24"/>
              </w:rPr>
              <w:t>Вагаршапат</w:t>
            </w:r>
          </w:p>
        </w:tc>
      </w:tr>
      <w:tr w:rsidR="00E76000" w:rsidRPr="009044F1" w:rsidTr="00FC4AC0">
        <w:trPr>
          <w:jc w:val="center"/>
        </w:trPr>
        <w:tc>
          <w:tcPr>
            <w:tcW w:w="1358" w:type="dxa"/>
            <w:vAlign w:val="center"/>
          </w:tcPr>
          <w:p w:rsidR="00E76000" w:rsidRPr="009044F1" w:rsidRDefault="00E76000" w:rsidP="00E7600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en-US"/>
              </w:rPr>
              <w:t>2</w:t>
            </w:r>
            <w:r>
              <w:rPr>
                <w:rFonts w:ascii="Calibri" w:hAnsi="Calibri" w:cs="Calibri"/>
                <w:lang w:val="en-US"/>
              </w:rPr>
              <w:t> </w:t>
            </w:r>
            <w:r>
              <w:rPr>
                <w:rFonts w:ascii="GHEA Grapalat" w:hAnsi="GHEA Grapalat"/>
                <w:lang w:val="en-US"/>
              </w:rPr>
              <w:t>119 000</w:t>
            </w:r>
          </w:p>
        </w:tc>
        <w:tc>
          <w:tcPr>
            <w:tcW w:w="6601" w:type="dxa"/>
            <w:vAlign w:val="center"/>
          </w:tcPr>
          <w:p w:rsidR="00E76000" w:rsidRPr="009044F1" w:rsidRDefault="00E76000" w:rsidP="00E76000">
            <w:pPr>
              <w:pStyle w:val="BodyTextIndent2"/>
              <w:widowControl w:val="0"/>
              <w:spacing w:after="120" w:line="240" w:lineRule="auto"/>
              <w:ind w:firstLine="0"/>
              <w:rPr>
                <w:rFonts w:ascii="GHEA Grapalat" w:hAnsi="GHEA Grapalat"/>
                <w:sz w:val="24"/>
                <w:szCs w:val="24"/>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w:t>
            </w:r>
            <w:r w:rsidRPr="00B65538">
              <w:rPr>
                <w:rFonts w:ascii="GHEA Grapalat" w:hAnsi="GHEA Grapalat"/>
                <w:spacing w:val="6"/>
                <w:sz w:val="24"/>
                <w:szCs w:val="24"/>
              </w:rPr>
              <w:t>Акналич</w:t>
            </w:r>
          </w:p>
        </w:tc>
      </w:tr>
      <w:tr w:rsidR="00E76000" w:rsidRPr="009044F1" w:rsidTr="00FC4AC0">
        <w:trPr>
          <w:jc w:val="center"/>
        </w:trPr>
        <w:tc>
          <w:tcPr>
            <w:tcW w:w="1358" w:type="dxa"/>
            <w:vAlign w:val="center"/>
          </w:tcPr>
          <w:p w:rsidR="00E76000" w:rsidRPr="00E072E9" w:rsidRDefault="00E76000" w:rsidP="00E7600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8 005</w:t>
            </w:r>
            <w:r>
              <w:rPr>
                <w:rFonts w:ascii="GHEA Grapalat" w:hAnsi="GHEA Grapalat"/>
                <w:lang w:val="en-US"/>
              </w:rPr>
              <w:t xml:space="preserve"> </w:t>
            </w:r>
            <w:r>
              <w:rPr>
                <w:rFonts w:ascii="GHEA Grapalat" w:hAnsi="GHEA Grapalat"/>
                <w:lang w:val="hy-AM"/>
              </w:rPr>
              <w:t>4</w:t>
            </w:r>
            <w:r>
              <w:rPr>
                <w:rFonts w:ascii="GHEA Grapalat" w:hAnsi="GHEA Grapalat"/>
                <w:lang w:val="en-US"/>
              </w:rPr>
              <w:t>00</w:t>
            </w:r>
          </w:p>
        </w:tc>
        <w:tc>
          <w:tcPr>
            <w:tcW w:w="6601" w:type="dxa"/>
            <w:vAlign w:val="center"/>
          </w:tcPr>
          <w:p w:rsidR="00E76000" w:rsidRPr="00742329" w:rsidRDefault="00E76000" w:rsidP="00E76000">
            <w:pPr>
              <w:pStyle w:val="BodyTextIndent2"/>
              <w:widowControl w:val="0"/>
              <w:spacing w:after="120" w:line="240" w:lineRule="auto"/>
              <w:ind w:firstLine="0"/>
              <w:rPr>
                <w:rFonts w:ascii="GHEA Grapalat" w:hAnsi="GHEA Grapalat"/>
                <w:sz w:val="24"/>
                <w:szCs w:val="24"/>
                <w:lang w:val="hy-AM"/>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Xой</w:t>
            </w:r>
          </w:p>
        </w:tc>
      </w:tr>
      <w:tr w:rsidR="00E76000" w:rsidRPr="009044F1" w:rsidTr="00FC4AC0">
        <w:trPr>
          <w:jc w:val="center"/>
        </w:trPr>
        <w:tc>
          <w:tcPr>
            <w:tcW w:w="1358" w:type="dxa"/>
            <w:vAlign w:val="center"/>
          </w:tcPr>
          <w:p w:rsidR="00E76000" w:rsidRPr="00E072E9" w:rsidRDefault="00E76000" w:rsidP="00E7600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759</w:t>
            </w:r>
            <w:r>
              <w:rPr>
                <w:rFonts w:ascii="GHEA Grapalat" w:hAnsi="GHEA Grapalat"/>
                <w:lang w:val="en-US"/>
              </w:rPr>
              <w:t xml:space="preserve"> </w:t>
            </w:r>
            <w:r>
              <w:rPr>
                <w:rFonts w:ascii="GHEA Grapalat" w:hAnsi="GHEA Grapalat"/>
                <w:lang w:val="hy-AM"/>
              </w:rPr>
              <w:t>2</w:t>
            </w:r>
            <w:r>
              <w:rPr>
                <w:rFonts w:ascii="GHEA Grapalat" w:hAnsi="GHEA Grapalat"/>
                <w:lang w:val="en-US"/>
              </w:rPr>
              <w:t>00</w:t>
            </w:r>
          </w:p>
        </w:tc>
        <w:tc>
          <w:tcPr>
            <w:tcW w:w="6601" w:type="dxa"/>
            <w:vAlign w:val="center"/>
          </w:tcPr>
          <w:p w:rsidR="00E76000" w:rsidRDefault="00E76000" w:rsidP="00E76000">
            <w:pPr>
              <w:pStyle w:val="BodyTextIndent2"/>
              <w:widowControl w:val="0"/>
              <w:spacing w:after="120" w:line="240" w:lineRule="auto"/>
              <w:ind w:firstLine="0"/>
              <w:rPr>
                <w:rFonts w:ascii="GHEA Grapalat" w:hAnsi="GHEA Grapalat"/>
                <w:spacing w:val="6"/>
                <w:sz w:val="24"/>
                <w:szCs w:val="24"/>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Мусалер</w:t>
            </w:r>
          </w:p>
        </w:tc>
      </w:tr>
    </w:tbl>
    <w:bookmarkEnd w:id="4"/>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w:t>
      </w:r>
      <w:r w:rsidRPr="009044F1">
        <w:rPr>
          <w:rFonts w:ascii="GHEA Grapalat" w:hAnsi="GHEA Grapalat"/>
        </w:rPr>
        <w:lastRenderedPageBreak/>
        <w:t xml:space="preserve">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w:t>
      </w:r>
      <w:r w:rsidR="00442690">
        <w:rPr>
          <w:rFonts w:ascii="GHEA Grapalat" w:hAnsi="GHEA Grapalat"/>
          <w:lang w:val="hy-AM"/>
        </w:rPr>
        <w:t>2026</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w:t>
      </w:r>
      <w:r w:rsidR="00442690">
        <w:rPr>
          <w:rFonts w:ascii="GHEA Grapalat" w:hAnsi="GHEA Grapalat"/>
          <w:lang w:val="hy-AM"/>
        </w:rPr>
        <w:t>2026</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w:t>
      </w:r>
      <w:r w:rsidR="00DA4643">
        <w:rPr>
          <w:rFonts w:ascii="GHEA Grapalat" w:hAnsi="GHEA Grapalat"/>
        </w:rPr>
        <w:lastRenderedPageBreak/>
        <w:t>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07442">
        <w:rPr>
          <w:rFonts w:ascii="GHEA Grapalat" w:hAnsi="GHEA Grapalat"/>
          <w:sz w:val="24"/>
          <w:szCs w:val="24"/>
        </w:rPr>
        <w:t xml:space="preserve">запрос котировок </w:t>
      </w:r>
      <w:r w:rsidRPr="009044F1">
        <w:rPr>
          <w:rFonts w:ascii="GHEA Grapalat" w:hAnsi="GHEA Grapalat"/>
          <w:sz w:val="24"/>
          <w:szCs w:val="24"/>
        </w:rPr>
        <w:t>.</w:t>
      </w:r>
    </w:p>
    <w:p w:rsidR="007B1A89" w:rsidRDefault="007B1A89" w:rsidP="007B1A8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Pr>
          <w:rFonts w:ascii="GHEA Grapalat" w:hAnsi="GHEA Grapalat"/>
          <w:spacing w:val="6"/>
          <w:sz w:val="24"/>
          <w:szCs w:val="24"/>
        </w:rPr>
        <w:t xml:space="preserve">г. Эчмиадзин </w:t>
      </w:r>
      <w:r>
        <w:rPr>
          <w:rFonts w:ascii="GHEA Grapalat" w:hAnsi="GHEA Grapalat"/>
          <w:sz w:val="24"/>
          <w:szCs w:val="24"/>
        </w:rPr>
        <w:t>округ Звартноц</w:t>
      </w:r>
      <w:r w:rsidRPr="000F0CA8">
        <w:rPr>
          <w:rFonts w:ascii="GHEA Grapalat" w:hAnsi="GHEA Grapalat"/>
          <w:sz w:val="24"/>
          <w:szCs w:val="24"/>
        </w:rPr>
        <w:t xml:space="preserve">, </w:t>
      </w:r>
      <w:r>
        <w:rPr>
          <w:rFonts w:ascii="GHEA Grapalat" w:hAnsi="GHEA Grapalat"/>
          <w:sz w:val="24"/>
          <w:szCs w:val="24"/>
        </w:rPr>
        <w:t>не позднее, чем часов 12։00</w:t>
      </w:r>
      <w:r>
        <w:rPr>
          <w:rFonts w:ascii="GHEA Grapalat" w:hAnsi="GHEA Grapalat"/>
          <w:sz w:val="24"/>
          <w:szCs w:val="24"/>
          <w:lang w:val="hy-AM"/>
        </w:rPr>
        <w:t xml:space="preserve"> </w:t>
      </w:r>
      <w:r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B1A89">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 xml:space="preserve">совокупность себестоимости и </w:t>
      </w:r>
      <w:r w:rsidR="004E68E0" w:rsidRPr="00864470">
        <w:rPr>
          <w:rFonts w:ascii="GHEA Grapalat" w:hAnsi="GHEA Grapalat"/>
          <w:sz w:val="24"/>
          <w:szCs w:val="24"/>
        </w:rPr>
        <w:lastRenderedPageBreak/>
        <w:t>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 xml:space="preserve">случае представления одного обеспечения заявки, его сумма исчисляется в отношении общей </w:t>
      </w:r>
      <w:r w:rsidR="004D466D" w:rsidRPr="00A502FC">
        <w:rPr>
          <w:rFonts w:ascii="GHEA Grapalat" w:hAnsi="GHEA Grapalat"/>
        </w:rPr>
        <w:lastRenderedPageBreak/>
        <w:t>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B1A89" w:rsidRPr="00B51F5D" w:rsidRDefault="00FD2748" w:rsidP="007B1A8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B1A89" w:rsidRPr="009F3DC7">
        <w:rPr>
          <w:rFonts w:ascii="GHEA Grapalat" w:hAnsi="GHEA Grapalat"/>
          <w:sz w:val="24"/>
          <w:szCs w:val="24"/>
        </w:rPr>
        <w:t xml:space="preserve">Вскрытие заявок произойдет </w:t>
      </w:r>
      <w:r w:rsidR="007B1A89" w:rsidRPr="002B605C">
        <w:rPr>
          <w:rFonts w:ascii="GHEA Grapalat" w:hAnsi="GHEA Grapalat"/>
          <w:sz w:val="24"/>
          <w:szCs w:val="24"/>
        </w:rPr>
        <w:t xml:space="preserve">на заседании комиссии по вскрытию заявок </w:t>
      </w:r>
      <w:r w:rsidR="007B1A89" w:rsidRPr="009F3DC7">
        <w:rPr>
          <w:rFonts w:ascii="GHEA Grapalat" w:hAnsi="GHEA Grapalat"/>
          <w:sz w:val="24"/>
          <w:szCs w:val="24"/>
        </w:rPr>
        <w:t>на "</w:t>
      </w:r>
      <w:r w:rsidR="007B1A89">
        <w:rPr>
          <w:rFonts w:ascii="GHEA Grapalat" w:hAnsi="GHEA Grapalat"/>
          <w:sz w:val="24"/>
          <w:szCs w:val="24"/>
          <w:lang w:val="hy-AM"/>
        </w:rPr>
        <w:t>7</w:t>
      </w:r>
      <w:r w:rsidR="007B1A89" w:rsidRPr="009F3DC7">
        <w:rPr>
          <w:rFonts w:ascii="GHEA Grapalat" w:hAnsi="GHEA Grapalat"/>
          <w:sz w:val="24"/>
          <w:szCs w:val="24"/>
        </w:rPr>
        <w:t>"-</w:t>
      </w:r>
      <w:r w:rsidR="007B1A89">
        <w:rPr>
          <w:rFonts w:ascii="GHEA Grapalat" w:hAnsi="GHEA Grapalat"/>
          <w:sz w:val="24"/>
          <w:szCs w:val="24"/>
          <w:lang w:val="hy-AM"/>
        </w:rPr>
        <w:t>օ</w:t>
      </w:r>
      <w:r w:rsidR="007B1A89" w:rsidRPr="009F3DC7">
        <w:rPr>
          <w:rFonts w:ascii="GHEA Grapalat" w:hAnsi="GHEA Grapalat"/>
          <w:sz w:val="24"/>
          <w:szCs w:val="24"/>
        </w:rPr>
        <w:t>й день в "</w:t>
      </w:r>
      <w:r w:rsidR="007B1A89">
        <w:rPr>
          <w:rFonts w:ascii="GHEA Grapalat" w:hAnsi="GHEA Grapalat"/>
          <w:sz w:val="24"/>
          <w:szCs w:val="24"/>
          <w:lang w:val="hy-AM"/>
        </w:rPr>
        <w:t>12։00</w:t>
      </w:r>
      <w:r w:rsidR="007B1A89">
        <w:rPr>
          <w:rFonts w:ascii="GHEA Grapalat" w:hAnsi="GHEA Grapalat"/>
          <w:sz w:val="24"/>
          <w:szCs w:val="24"/>
        </w:rPr>
        <w:t xml:space="preserve">" со дня опубликования </w:t>
      </w:r>
      <w:r w:rsidR="007B1A89" w:rsidRPr="00C765E3">
        <w:rPr>
          <w:rFonts w:ascii="GHEA Grapalat" w:hAnsi="GHEA Grapalat"/>
          <w:sz w:val="24"/>
          <w:szCs w:val="24"/>
        </w:rPr>
        <w:t>в бюллетене</w:t>
      </w:r>
      <w:r w:rsidR="007B1A89">
        <w:rPr>
          <w:rFonts w:ascii="GHEA Grapalat" w:hAnsi="GHEA Grapalat"/>
          <w:sz w:val="24"/>
          <w:szCs w:val="24"/>
        </w:rPr>
        <w:t xml:space="preserve"> </w:t>
      </w:r>
      <w:r w:rsidR="007B1A89" w:rsidRPr="009F3DC7">
        <w:rPr>
          <w:rFonts w:ascii="GHEA Grapalat" w:hAnsi="GHEA Grapalat"/>
          <w:sz w:val="24"/>
          <w:szCs w:val="24"/>
        </w:rPr>
        <w:t>объявления и приг</w:t>
      </w:r>
      <w:r w:rsidR="007B1A89">
        <w:rPr>
          <w:rFonts w:ascii="GHEA Grapalat" w:hAnsi="GHEA Grapalat"/>
          <w:sz w:val="24"/>
          <w:szCs w:val="24"/>
        </w:rPr>
        <w:t>лашения на настоящую процедуру.</w:t>
      </w:r>
    </w:p>
    <w:p w:rsidR="000E21F2" w:rsidRDefault="000E21F2" w:rsidP="007B1A89">
      <w:pPr>
        <w:pStyle w:val="BodyTextIndent2"/>
        <w:widowControl w:val="0"/>
        <w:tabs>
          <w:tab w:val="left" w:pos="1134"/>
        </w:tabs>
        <w:spacing w:after="160" w:line="240" w:lineRule="auto"/>
        <w:ind w:firstLine="567"/>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B1A89" w:rsidRPr="007B1A89">
        <w:rPr>
          <w:rFonts w:ascii="GHEA Grapalat" w:hAnsi="GHEA Grapalat"/>
          <w:i w:val="0"/>
          <w:sz w:val="24"/>
          <w:szCs w:val="24"/>
        </w:rPr>
        <w:t>Центрального банка РА</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w:t>
      </w:r>
      <w:r w:rsidR="00442690">
        <w:rPr>
          <w:rFonts w:ascii="GHEA Grapalat" w:hAnsi="GHEA Grapalat"/>
          <w:sz w:val="24"/>
          <w:szCs w:val="24"/>
        </w:rPr>
        <w:t>2026</w:t>
      </w:r>
      <w:r w:rsidR="00CD3BA1" w:rsidRPr="00CD3BA1">
        <w:rPr>
          <w:rFonts w:ascii="GHEA Grapalat" w:hAnsi="GHEA Grapalat"/>
          <w:sz w:val="24"/>
          <w:szCs w:val="24"/>
        </w:rPr>
        <w:t xml:space="preserve"> № 817-А, </w:t>
      </w:r>
      <w:r w:rsidR="00CD3BA1" w:rsidRPr="00CD3BA1">
        <w:rPr>
          <w:rFonts w:ascii="GHEA Grapalat" w:hAnsi="GHEA Grapalat"/>
          <w:sz w:val="24"/>
          <w:szCs w:val="24"/>
        </w:rPr>
        <w:lastRenderedPageBreak/>
        <w:t xml:space="preserve">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442690">
        <w:rPr>
          <w:rFonts w:ascii="GHEA Grapalat" w:hAnsi="GHEA Grapalat"/>
          <w:sz w:val="24"/>
          <w:szCs w:val="24"/>
        </w:rPr>
        <w:t>2026</w:t>
      </w:r>
      <w:r w:rsidRPr="005073A3">
        <w:rPr>
          <w:rFonts w:ascii="GHEA Grapalat" w:hAnsi="GHEA Grapalat"/>
          <w:sz w:val="24"/>
          <w:szCs w:val="24"/>
        </w:rPr>
        <w:t xml:space="preserve">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w:t>
      </w:r>
      <w:r w:rsidRPr="009044F1">
        <w:rPr>
          <w:rFonts w:ascii="GHEA Grapalat" w:hAnsi="GHEA Grapalat"/>
          <w:sz w:val="24"/>
          <w:szCs w:val="24"/>
        </w:rPr>
        <w:lastRenderedPageBreak/>
        <w:t>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5"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w:t>
      </w:r>
      <w:r w:rsidR="00442690">
        <w:rPr>
          <w:rFonts w:ascii="GHEA Grapalat" w:hAnsi="GHEA Grapalat"/>
        </w:rPr>
        <w:t>2026</w:t>
      </w:r>
      <w:r w:rsidRPr="00686E1A">
        <w:rPr>
          <w:rFonts w:ascii="GHEA Grapalat" w:hAnsi="GHEA Grapalat"/>
        </w:rPr>
        <w:t xml:space="preserve">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w:t>
      </w:r>
      <w:r w:rsidR="00904B1C" w:rsidRPr="00EB2758">
        <w:rPr>
          <w:rFonts w:ascii="GHEA Grapalat" w:hAnsi="GHEA Grapalat" w:cs="Sylfaen"/>
        </w:rPr>
        <w:lastRenderedPageBreak/>
        <w:t>(или)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7B1A89">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 xml:space="preserve">также </w:t>
      </w:r>
      <w:r w:rsidR="00A65116">
        <w:rPr>
          <w:rFonts w:ascii="GHEA Grapalat" w:hAnsi="GHEA Grapalat"/>
        </w:rPr>
        <w:lastRenderedPageBreak/>
        <w:t>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w:t>
      </w:r>
      <w:r w:rsidRPr="0014372B">
        <w:rPr>
          <w:rFonts w:ascii="GHEA Grapalat" w:hAnsi="GHEA Grapalat" w:cs="Sylfaen"/>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w:t>
      </w:r>
      <w:r w:rsidRPr="009044F1">
        <w:rPr>
          <w:rFonts w:ascii="GHEA Grapalat" w:hAnsi="GHEA Grapalat"/>
        </w:rPr>
        <w:lastRenderedPageBreak/>
        <w:t xml:space="preserve">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47AF6" w:rsidRPr="00647AF6">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07442">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10" w:author="Inesa Kocharyan" w:date="2024-02-12T14:54:00Z"/>
          <w:rFonts w:ascii="GHEA Grapalat" w:hAnsi="GHEA Grapalat"/>
          <w:b/>
        </w:rPr>
      </w:pPr>
      <w:ins w:id="11"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D7111">
        <w:rPr>
          <w:rFonts w:ascii="GHEA Grapalat" w:hAnsi="GHEA Grapalat"/>
          <w:sz w:val="24"/>
          <w:szCs w:val="24"/>
        </w:rPr>
        <w:t xml:space="preserve">ԷՋՕԸ-ԳՀԱՇՁԲ-2026/02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07442" w:rsidRDefault="00B2572B" w:rsidP="00107442">
      <w:pPr>
        <w:pStyle w:val="Heading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07442" w:rsidRPr="00107442">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D7111">
        <w:rPr>
          <w:rFonts w:ascii="GHEA Grapalat" w:hAnsi="GHEA Grapalat"/>
        </w:rPr>
        <w:t xml:space="preserve">ԷՋՕԸ-ԳՀԱՇՁԲ-2026/02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107442" w:rsidP="00B46D58">
      <w:pPr>
        <w:spacing w:after="160"/>
        <w:jc w:val="both"/>
        <w:rPr>
          <w:rFonts w:ascii="GHEA Grapalat" w:hAnsi="GHEA Grapalat"/>
        </w:rPr>
      </w:pPr>
      <w:r w:rsidRPr="00107442">
        <w:rPr>
          <w:rFonts w:ascii="GHEA Grapalat" w:hAnsi="GHEA Grapalat"/>
        </w:rPr>
        <w:t xml:space="preserve">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107442">
        <w:rPr>
          <w:rFonts w:ascii="GHEA Grapalat" w:hAnsi="GHEA Grapalat"/>
        </w:rPr>
        <w:t xml:space="preserve">запрос котировок </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BD7111">
        <w:rPr>
          <w:rFonts w:ascii="GHEA Grapalat" w:hAnsi="GHEA Grapalat"/>
        </w:rPr>
        <w:t xml:space="preserve">ԷՋՕԸ-ԳՀԱՇՁԲ-2026/02 </w:t>
      </w:r>
      <w:r w:rsidRPr="00AD67F0">
        <w:rPr>
          <w:rFonts w:ascii="GHEA Grapalat" w:hAnsi="GHEA Grapalat"/>
        </w:rPr>
        <w:t>*,</w:t>
      </w:r>
      <w:r w:rsidR="00107442">
        <w:rPr>
          <w:rFonts w:ascii="GHEA Grapalat" w:hAnsi="GHEA Grapalat"/>
          <w:lang w:val="hy-AM"/>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BD7111">
        <w:rPr>
          <w:rFonts w:ascii="GHEA Grapalat" w:hAnsi="GHEA Grapalat"/>
        </w:rPr>
        <w:t xml:space="preserve">ԷՋՕԸ-ԳՀԱՇՁԲ-2026/02 </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07442">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2" w:author="Inesa Kocharyan" w:date="2024-02-09T17:00:00Z"/>
          <w:rFonts w:ascii="GHEA Grapalat" w:hAnsi="GHEA Grapalat"/>
        </w:rPr>
      </w:pPr>
    </w:p>
    <w:p w:rsidR="00923711" w:rsidDel="00DB151B" w:rsidRDefault="00923711">
      <w:pPr>
        <w:rPr>
          <w:del w:id="13" w:author="Inesa Kocharyan" w:date="2024-02-09T17:00:00Z"/>
          <w:rFonts w:ascii="GHEA Grapalat" w:hAnsi="GHEA Grapalat"/>
        </w:rPr>
      </w:pPr>
    </w:p>
    <w:p w:rsidR="00110534" w:rsidRDefault="00F36AD3" w:rsidP="00B46D58">
      <w:pPr>
        <w:jc w:val="both"/>
        <w:rPr>
          <w:rFonts w:ascii="GHEA Grapalat" w:hAnsi="GHEA Grapalat"/>
        </w:rPr>
      </w:pPr>
      <w:del w:id="14"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Pr>
          <w:rStyle w:val="FootnoteReference"/>
          <w:rFonts w:ascii="GHEA Grapalat" w:hAnsi="GHEA Grapalat"/>
          <w:b/>
          <w:sz w:val="24"/>
          <w:szCs w:val="24"/>
        </w:rPr>
        <w:footnoteReference w:customMarkFollows="1" w:id="14"/>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5"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BD7111">
        <w:rPr>
          <w:rFonts w:ascii="GHEA Grapalat" w:hAnsi="GHEA Grapalat"/>
        </w:rPr>
        <w:t xml:space="preserve">ԷՋՕԸ-ԳՀԱՇՁԲ-2026/02 </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107442">
        <w:rPr>
          <w:rFonts w:ascii="GHEA Grapalat" w:hAnsi="GHEA Grapalat"/>
          <w:b/>
        </w:rPr>
        <w:t xml:space="preserve">запрос котировок </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442690">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F172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DF172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F172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DF1724"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DF1724"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DF172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442690">
      <w:pPr>
        <w:pBdr>
          <w:top w:val="nil"/>
          <w:left w:val="nil"/>
          <w:bottom w:val="nil"/>
          <w:right w:val="nil"/>
          <w:between w:val="nil"/>
        </w:pBdr>
        <w:ind w:left="792"/>
        <w:rPr>
          <w:rFonts w:ascii="GHEA Grapalat" w:eastAsia="GHEA Grapalat" w:hAnsi="GHEA Grapalat" w:cs="GHEA Grapalat"/>
          <w:b/>
          <w:color w:val="000000"/>
        </w:rPr>
      </w:pPr>
      <w:r w:rsidRPr="00FD1EE4">
        <w:rPr>
          <w:rFonts w:ascii="GHEA Grapalat" w:hAnsi="GHEA Grapalat"/>
        </w:rPr>
        <w:br w:type="page"/>
      </w: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lastRenderedPageBreak/>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92E73">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sidR="00DC619D">
        <w:rPr>
          <w:rStyle w:val="FootnoteReference"/>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07442">
        <w:rPr>
          <w:rFonts w:ascii="GHEA Grapalat" w:hAnsi="GHEA Grapalat"/>
          <w:spacing w:val="-6"/>
        </w:rPr>
        <w:t xml:space="preserve">запрос котировок </w:t>
      </w:r>
      <w:r w:rsidRPr="005744FC">
        <w:rPr>
          <w:rFonts w:ascii="GHEA Grapalat" w:hAnsi="GHEA Grapalat"/>
          <w:spacing w:val="-6"/>
        </w:rPr>
        <w:t xml:space="preserve"> под кодом </w:t>
      </w:r>
      <w:r w:rsidR="00BD7111">
        <w:rPr>
          <w:rFonts w:ascii="GHEA Grapalat" w:hAnsi="GHEA Grapalat"/>
          <w:spacing w:val="-6"/>
        </w:rPr>
        <w:t xml:space="preserve">ԷՋՕԸ-ԳՀԱՇՁԲ-2026/02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07442">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D7111">
        <w:rPr>
          <w:rFonts w:ascii="GHEA Grapalat" w:hAnsi="GHEA Grapalat"/>
          <w:i/>
          <w:sz w:val="22"/>
          <w:szCs w:val="22"/>
        </w:rPr>
        <w:t xml:space="preserve">ԷՋՕԸ-ԳՀԱՇՁԲ-2026/02 </w:t>
      </w:r>
      <w:r w:rsidRPr="00B138F3">
        <w:rPr>
          <w:rStyle w:val="FootnoteReference"/>
          <w:rFonts w:ascii="GHEA Grapalat" w:hAnsi="GHEA Grapalat"/>
          <w:i/>
          <w:sz w:val="22"/>
          <w:szCs w:val="22"/>
        </w:rPr>
        <w:footnoteReference w:customMarkFollows="1" w:id="1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107442">
        <w:rPr>
          <w:rFonts w:ascii="GHEA Grapalat" w:hAnsi="GHEA Grapalat"/>
          <w:i/>
        </w:rPr>
        <w:t xml:space="preserve">запрос котировок </w:t>
      </w:r>
      <w:r w:rsidRPr="00B138F3">
        <w:rPr>
          <w:rFonts w:ascii="GHEA Grapalat" w:hAnsi="GHEA Grapalat"/>
          <w:i/>
        </w:rPr>
        <w:br/>
        <w:t xml:space="preserve">под кодом </w:t>
      </w:r>
      <w:r w:rsidR="00BD7111">
        <w:rPr>
          <w:rFonts w:ascii="GHEA Grapalat" w:hAnsi="GHEA Grapalat"/>
          <w:i/>
        </w:rPr>
        <w:t xml:space="preserve">ԷՋՕԸ-ԳՀԱՇՁԲ-2026/02 </w:t>
      </w:r>
      <w:r w:rsidRPr="00B138F3">
        <w:rPr>
          <w:rStyle w:val="FootnoteReference"/>
          <w:rFonts w:ascii="GHEA Grapalat" w:hAnsi="GHEA Grapalat"/>
          <w:i/>
        </w:rPr>
        <w:footnoteReference w:customMarkFollows="1" w:id="19"/>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881" w:type="dxa"/>
        <w:tblLook w:val="0000" w:firstRow="0" w:lastRow="0" w:firstColumn="0" w:lastColumn="0" w:noHBand="0" w:noVBand="0"/>
      </w:tblPr>
      <w:tblGrid>
        <w:gridCol w:w="5616"/>
        <w:gridCol w:w="5265"/>
      </w:tblGrid>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107442">
        <w:trPr>
          <w:trHeight w:val="349"/>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07442">
        <w:trPr>
          <w:trHeight w:val="345"/>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107442">
        <w:trPr>
          <w:trHeight w:val="34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07442">
        <w:trPr>
          <w:trHeight w:val="424"/>
        </w:trPr>
        <w:tc>
          <w:tcPr>
            <w:tcW w:w="10881"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265"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07442">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265"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265"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sidR="005250C2" w:rsidRPr="00B138F3">
        <w:rPr>
          <w:rStyle w:val="FootnoteReference"/>
          <w:rFonts w:ascii="GHEA Grapalat" w:hAnsi="GHEA Grapalat"/>
          <w:b/>
          <w:sz w:val="24"/>
          <w:szCs w:val="24"/>
        </w:rPr>
        <w:footnoteReference w:customMarkFollows="1" w:id="21"/>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w:t>
      </w:r>
      <w:r w:rsidR="00442690">
        <w:rPr>
          <w:rFonts w:ascii="GHEA Grapalat" w:hAnsi="GHEA Grapalat"/>
        </w:rPr>
        <w:t>2026</w:t>
      </w:r>
      <w:r w:rsidR="00557BD3" w:rsidRPr="00BE6511">
        <w:rPr>
          <w:rFonts w:ascii="GHEA Grapalat" w:hAnsi="GHEA Grapalat"/>
        </w:rPr>
        <w:t xml:space="preserve"> № 817-А</w:t>
      </w:r>
      <w:r w:rsidR="007C7140">
        <w:rPr>
          <w:rStyle w:val="FootnoteReference"/>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w:t>
      </w:r>
      <w:r w:rsidRPr="009F3DC7">
        <w:rPr>
          <w:rFonts w:ascii="GHEA Grapalat" w:hAnsi="GHEA Grapalat"/>
        </w:rPr>
        <w:lastRenderedPageBreak/>
        <w:t>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lastRenderedPageBreak/>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FootnoteReference"/>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lastRenderedPageBreak/>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FootnoteText"/>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6"/>
        <w:gridCol w:w="1355"/>
        <w:gridCol w:w="1984"/>
        <w:gridCol w:w="992"/>
        <w:gridCol w:w="992"/>
        <w:gridCol w:w="1224"/>
        <w:gridCol w:w="924"/>
        <w:gridCol w:w="890"/>
        <w:gridCol w:w="1574"/>
      </w:tblGrid>
      <w:tr w:rsidR="00BB28C8" w:rsidRPr="00F8360E" w:rsidTr="00BD7111">
        <w:trPr>
          <w:jc w:val="center"/>
        </w:trPr>
        <w:tc>
          <w:tcPr>
            <w:tcW w:w="10991"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BD7111">
        <w:trPr>
          <w:jc w:val="center"/>
        </w:trPr>
        <w:tc>
          <w:tcPr>
            <w:tcW w:w="1056" w:type="dxa"/>
            <w:vMerge w:val="restart"/>
            <w:vAlign w:val="center"/>
          </w:tcPr>
          <w:p w:rsidR="00BB28C8" w:rsidRPr="00F8360E" w:rsidRDefault="00BB28C8" w:rsidP="00107442">
            <w:pPr>
              <w:widowControl w:val="0"/>
              <w:spacing w:after="120"/>
              <w:ind w:left="-186" w:firstLine="186"/>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35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98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464"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BD7111">
        <w:trPr>
          <w:jc w:val="center"/>
        </w:trPr>
        <w:tc>
          <w:tcPr>
            <w:tcW w:w="1056"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35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98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574"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29"/>
              <w:t>**</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5</w:t>
            </w:r>
          </w:p>
        </w:tc>
        <w:tc>
          <w:tcPr>
            <w:tcW w:w="1984" w:type="dxa"/>
          </w:tcPr>
          <w:p w:rsidR="00BD7111" w:rsidRPr="00941E78"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Каналы Вагаршапатского района</w:t>
            </w:r>
          </w:p>
          <w:p w:rsidR="00BD7111" w:rsidRPr="00941E78"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Очистка 2-й группы продукции осуществляется путем установки подвесного шнека с креплением не менее 54 мм. трактор грузоподъемностью 1000 кг, при прокладке 1 нитки канала Объемы привоза на м3 составляют 0,11-0,20 м3.</w:t>
            </w:r>
          </w:p>
          <w:p w:rsidR="00BD7111" w:rsidRPr="00F8360E"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992" w:type="dxa"/>
            <w:vAlign w:val="center"/>
          </w:tcPr>
          <w:p w:rsidR="00BD7111" w:rsidRPr="00875ED3" w:rsidRDefault="00BD7111" w:rsidP="00BD7111">
            <w:pPr>
              <w:jc w:val="center"/>
              <w:rPr>
                <w:rFonts w:ascii="GHEA Grapalat" w:hAnsi="GHEA Grapalat"/>
                <w:sz w:val="18"/>
                <w:szCs w:val="18"/>
                <w:lang w:val="hy-AM"/>
              </w:rPr>
            </w:pPr>
          </w:p>
        </w:tc>
        <w:tc>
          <w:tcPr>
            <w:tcW w:w="1224" w:type="dxa"/>
            <w:vAlign w:val="center"/>
          </w:tcPr>
          <w:p w:rsidR="00BD7111" w:rsidRPr="00875ED3" w:rsidRDefault="00BD7111" w:rsidP="00BD7111">
            <w:pPr>
              <w:jc w:val="center"/>
              <w:rPr>
                <w:rFonts w:ascii="GHEA Grapalat" w:hAnsi="GHEA Grapalat"/>
                <w:sz w:val="18"/>
                <w:szCs w:val="18"/>
                <w:lang w:val="hy-AM"/>
              </w:rPr>
            </w:pPr>
            <w:r w:rsidRPr="00D532B3">
              <w:rPr>
                <w:rFonts w:ascii="GHEA Grapalat" w:hAnsi="GHEA Grapalat"/>
                <w:sz w:val="18"/>
                <w:szCs w:val="18"/>
                <w:lang w:val="hy-AM"/>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84200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Территориальный участок Вагаршапат</w:t>
            </w:r>
          </w:p>
        </w:tc>
        <w:tc>
          <w:tcPr>
            <w:tcW w:w="1574" w:type="dxa"/>
          </w:tcPr>
          <w:p w:rsidR="00BD7111" w:rsidRPr="00A70D26" w:rsidRDefault="00BD7111" w:rsidP="00BD7111">
            <w:pPr>
              <w:widowControl w:val="0"/>
              <w:spacing w:after="120"/>
              <w:jc w:val="center"/>
              <w:rPr>
                <w:rFonts w:ascii="GHEA Grapalat" w:hAnsi="GHEA Grapalat"/>
                <w:sz w:val="16"/>
                <w:szCs w:val="16"/>
                <w:lang w:val="hy-AM"/>
              </w:rPr>
            </w:pPr>
            <w:r w:rsidRPr="00941E78">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w:t>
            </w:r>
            <w:r w:rsidR="00A70D26">
              <w:rPr>
                <w:rFonts w:ascii="GHEA Grapalat" w:hAnsi="GHEA Grapalat"/>
                <w:sz w:val="16"/>
                <w:szCs w:val="16"/>
                <w:lang w:val="hy-AM"/>
              </w:rPr>
              <w:t>30.03.2026</w:t>
            </w:r>
          </w:p>
          <w:p w:rsidR="00BD7111" w:rsidRPr="00460813" w:rsidRDefault="00BD7111" w:rsidP="00A70D26">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w:t>
            </w:r>
            <w:r w:rsidR="00A70D26">
              <w:rPr>
                <w:rFonts w:ascii="GHEA Grapalat" w:hAnsi="GHEA Grapalat"/>
                <w:sz w:val="16"/>
                <w:szCs w:val="16"/>
                <w:lang w:val="hy-AM"/>
              </w:rPr>
              <w:t>40</w:t>
            </w:r>
            <w:r w:rsidRPr="00941E78">
              <w:rPr>
                <w:rFonts w:ascii="GHEA Grapalat" w:hAnsi="GHEA Grapalat"/>
                <w:sz w:val="16"/>
                <w:szCs w:val="16"/>
              </w:rPr>
              <w:t>00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6</w:t>
            </w:r>
          </w:p>
        </w:tc>
        <w:tc>
          <w:tcPr>
            <w:tcW w:w="1984" w:type="dxa"/>
          </w:tcPr>
          <w:p w:rsidR="00BD7111" w:rsidRPr="00941E78" w:rsidRDefault="00BD7111" w:rsidP="00BD7111">
            <w:pPr>
              <w:widowControl w:val="0"/>
              <w:spacing w:after="120"/>
              <w:rPr>
                <w:rFonts w:ascii="GHEA Grapalat" w:hAnsi="GHEA Grapalat"/>
                <w:sz w:val="16"/>
                <w:szCs w:val="16"/>
              </w:rPr>
            </w:pPr>
            <w:r w:rsidRPr="00941E78">
              <w:rPr>
                <w:rFonts w:ascii="GHEA Grapalat" w:hAnsi="GHEA Grapalat"/>
                <w:sz w:val="16"/>
                <w:szCs w:val="16"/>
              </w:rPr>
              <w:t xml:space="preserve">Очистка каналов участка Акналич с установкой подвесного шнека из 2-й группы материалов, с креплением не менее 54 м. трактор грузоподъемностью 1000 кг, при прокладке 1 нитки канала Объемы привоза на м3 </w:t>
            </w:r>
            <w:r w:rsidRPr="00941E78">
              <w:rPr>
                <w:rFonts w:ascii="GHEA Grapalat" w:hAnsi="GHEA Grapalat"/>
                <w:sz w:val="16"/>
                <w:szCs w:val="16"/>
              </w:rPr>
              <w:lastRenderedPageBreak/>
              <w:t>составляют 0,11-0,20 м3.</w:t>
            </w:r>
          </w:p>
          <w:p w:rsidR="00BD7111" w:rsidRPr="0069109F" w:rsidRDefault="00BD7111" w:rsidP="00BD7111">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rPr>
                <w:rFonts w:ascii="GHEA Grapalat" w:hAnsi="GHEA Grapalat"/>
              </w:rPr>
            </w:pPr>
            <w:r>
              <w:rPr>
                <w:rFonts w:ascii="GHEA Grapalat" w:hAnsi="GHEA Grapalat"/>
                <w:lang w:val="hy-AM"/>
              </w:rPr>
              <w:lastRenderedPageBreak/>
              <w:t xml:space="preserve">     </w:t>
            </w:r>
            <w:r>
              <w:rPr>
                <w:rFonts w:ascii="GHEA Grapalat" w:hAnsi="GHEA Grapalat"/>
              </w:rPr>
              <w:t>м</w:t>
            </w:r>
          </w:p>
        </w:tc>
        <w:tc>
          <w:tcPr>
            <w:tcW w:w="992" w:type="dxa"/>
            <w:vAlign w:val="center"/>
          </w:tcPr>
          <w:p w:rsidR="00BD7111" w:rsidRPr="00D1046F" w:rsidRDefault="00BD7111" w:rsidP="00BD7111">
            <w:pPr>
              <w:jc w:val="center"/>
              <w:rPr>
                <w:rFonts w:ascii="GHEA Grapalat" w:hAnsi="GHEA Grapalat"/>
                <w:sz w:val="18"/>
                <w:szCs w:val="18"/>
              </w:rPr>
            </w:pPr>
          </w:p>
        </w:tc>
        <w:tc>
          <w:tcPr>
            <w:tcW w:w="1224" w:type="dxa"/>
            <w:vAlign w:val="center"/>
          </w:tcPr>
          <w:p w:rsidR="00BD7111" w:rsidRPr="00D1046F"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81200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Акналычский территориальный район</w:t>
            </w:r>
          </w:p>
        </w:tc>
        <w:tc>
          <w:tcPr>
            <w:tcW w:w="1574" w:type="dxa"/>
          </w:tcPr>
          <w:p w:rsidR="00BD7111" w:rsidRPr="00A70D26" w:rsidRDefault="00BD7111" w:rsidP="00BD7111">
            <w:pPr>
              <w:widowControl w:val="0"/>
              <w:spacing w:after="120"/>
              <w:jc w:val="center"/>
              <w:rPr>
                <w:rFonts w:ascii="GHEA Grapalat" w:hAnsi="GHEA Grapalat"/>
                <w:sz w:val="16"/>
                <w:szCs w:val="16"/>
                <w:lang w:val="hy-AM"/>
              </w:rPr>
            </w:pPr>
            <w:r w:rsidRPr="00941E78">
              <w:rPr>
                <w:rFonts w:ascii="GHEA Grapalat" w:hAnsi="GHEA Grapalat"/>
                <w:sz w:val="16"/>
                <w:szCs w:val="16"/>
              </w:rPr>
              <w:t xml:space="preserve">Начало работ, в случае предоставления финансовых ресурсов по заявке заказчика, осуществляется в течение 40 календарных дней с даты вступления в силу договора, </w:t>
            </w:r>
            <w:r w:rsidRPr="00941E78">
              <w:rPr>
                <w:rFonts w:ascii="GHEA Grapalat" w:hAnsi="GHEA Grapalat"/>
                <w:sz w:val="16"/>
                <w:szCs w:val="16"/>
              </w:rPr>
              <w:lastRenderedPageBreak/>
              <w:t xml:space="preserve">заключенного между сторонами, но не позднее </w:t>
            </w:r>
            <w:r w:rsidR="00A70D26">
              <w:rPr>
                <w:rFonts w:ascii="GHEA Grapalat" w:hAnsi="GHEA Grapalat"/>
                <w:sz w:val="16"/>
                <w:szCs w:val="16"/>
                <w:lang w:val="hy-AM"/>
              </w:rPr>
              <w:t>30.03.2026</w:t>
            </w:r>
          </w:p>
          <w:p w:rsidR="00BD7111" w:rsidRPr="00F8360E" w:rsidRDefault="00BD7111" w:rsidP="00A70D26">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w:t>
            </w:r>
            <w:r w:rsidR="00A70D26">
              <w:rPr>
                <w:rFonts w:ascii="GHEA Grapalat" w:hAnsi="GHEA Grapalat"/>
                <w:sz w:val="16"/>
                <w:szCs w:val="16"/>
                <w:lang w:val="hy-AM"/>
              </w:rPr>
              <w:t>4000</w:t>
            </w:r>
            <w:r w:rsidRPr="00941E78">
              <w:rPr>
                <w:rFonts w:ascii="GHEA Grapalat" w:hAnsi="GHEA Grapalat"/>
                <w:sz w:val="16"/>
                <w:szCs w:val="16"/>
              </w:rPr>
              <w:t xml:space="preserve">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lastRenderedPageBreak/>
              <w:t xml:space="preserve">     </w:t>
            </w:r>
            <w:r w:rsidRPr="00460813">
              <w:rPr>
                <w:rFonts w:ascii="GHEA Grapalat" w:hAnsi="GHEA Grapalat"/>
                <w:lang w:val="hy-AM"/>
              </w:rPr>
              <w:t>3</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7</w:t>
            </w:r>
          </w:p>
        </w:tc>
        <w:tc>
          <w:tcPr>
            <w:tcW w:w="1984" w:type="dxa"/>
          </w:tcPr>
          <w:p w:rsidR="00BD7111" w:rsidRPr="00941E78" w:rsidRDefault="00BD7111" w:rsidP="00BD7111">
            <w:pPr>
              <w:widowControl w:val="0"/>
              <w:spacing w:after="120"/>
              <w:rPr>
                <w:rFonts w:ascii="GHEA Grapalat" w:hAnsi="GHEA Grapalat"/>
                <w:sz w:val="16"/>
                <w:szCs w:val="16"/>
              </w:rPr>
            </w:pPr>
            <w:r w:rsidRPr="00941E78">
              <w:rPr>
                <w:rFonts w:ascii="GHEA Grapalat" w:hAnsi="GHEA Grapalat"/>
                <w:sz w:val="16"/>
                <w:szCs w:val="16"/>
              </w:rPr>
              <w:t>Очистка каналов участка Хой путем установки подвесного шнека из 2-й группы материалов, с креплением не менее 54 м. трактор грузоподъемностью 1000 кг, при прокладке 1 нитки канала Объемы привоза на м3 составляют 0,11-0,20 м3.</w:t>
            </w:r>
          </w:p>
          <w:p w:rsidR="00BD7111" w:rsidRPr="0069109F" w:rsidRDefault="00BD7111" w:rsidP="00BD7111">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jc w:val="center"/>
              <w:rPr>
                <w:rFonts w:ascii="GHEA Grapalat" w:hAnsi="GHEA Grapalat"/>
              </w:rPr>
            </w:pPr>
            <w:r>
              <w:rPr>
                <w:rFonts w:ascii="GHEA Grapalat" w:hAnsi="GHEA Grapalat"/>
              </w:rPr>
              <w:t>м</w:t>
            </w:r>
          </w:p>
        </w:tc>
        <w:tc>
          <w:tcPr>
            <w:tcW w:w="992" w:type="dxa"/>
            <w:vAlign w:val="center"/>
          </w:tcPr>
          <w:p w:rsidR="00BD7111" w:rsidRDefault="00BD7111" w:rsidP="00BD7111">
            <w:pPr>
              <w:jc w:val="center"/>
              <w:rPr>
                <w:rFonts w:ascii="GHEA Grapalat" w:hAnsi="GHEA Grapalat"/>
                <w:sz w:val="18"/>
                <w:szCs w:val="18"/>
              </w:rPr>
            </w:pPr>
          </w:p>
        </w:tc>
        <w:tc>
          <w:tcPr>
            <w:tcW w:w="1224" w:type="dxa"/>
            <w:vAlign w:val="center"/>
          </w:tcPr>
          <w:p w:rsidR="00BD7111"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307900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 xml:space="preserve">Территориальный участок </w:t>
            </w:r>
            <w:r>
              <w:rPr>
                <w:rFonts w:ascii="GHEA Grapalat" w:hAnsi="GHEA Grapalat"/>
                <w:sz w:val="16"/>
                <w:szCs w:val="16"/>
              </w:rPr>
              <w:t>Хой</w:t>
            </w:r>
          </w:p>
        </w:tc>
        <w:tc>
          <w:tcPr>
            <w:tcW w:w="1574" w:type="dxa"/>
          </w:tcPr>
          <w:p w:rsidR="00BD7111" w:rsidRPr="00A70D26" w:rsidRDefault="00BD7111" w:rsidP="00BD7111">
            <w:pPr>
              <w:widowControl w:val="0"/>
              <w:spacing w:after="120"/>
              <w:ind w:firstLine="78"/>
              <w:jc w:val="center"/>
              <w:rPr>
                <w:rFonts w:ascii="GHEA Grapalat" w:hAnsi="GHEA Grapalat"/>
                <w:sz w:val="16"/>
                <w:szCs w:val="16"/>
                <w:lang w:val="hy-AM"/>
              </w:rPr>
            </w:pPr>
            <w:r w:rsidRPr="00536460">
              <w:rPr>
                <w:rFonts w:ascii="GHEA Grapalat" w:hAnsi="GHEA Grapalat"/>
                <w:sz w:val="16"/>
                <w:szCs w:val="16"/>
              </w:rPr>
              <w:t xml:space="preserve">Начало работ, в случае предоставления финансовых ресурсов по заявке заказчика, осуществляется в течение 40 календарных дней с даты вступления в силу договора, заключенного между сторонами, но не позднее </w:t>
            </w:r>
            <w:r w:rsidR="00A70D26">
              <w:rPr>
                <w:rFonts w:ascii="GHEA Grapalat" w:hAnsi="GHEA Grapalat"/>
                <w:sz w:val="16"/>
                <w:szCs w:val="16"/>
                <w:lang w:val="hy-AM"/>
              </w:rPr>
              <w:t>30.03.2026</w:t>
            </w:r>
          </w:p>
          <w:p w:rsidR="00BD7111" w:rsidRPr="00F8360E" w:rsidRDefault="00BD7111" w:rsidP="00A70D26">
            <w:pPr>
              <w:widowControl w:val="0"/>
              <w:spacing w:after="120"/>
              <w:ind w:firstLine="78"/>
              <w:jc w:val="center"/>
              <w:rPr>
                <w:rFonts w:ascii="GHEA Grapalat" w:hAnsi="GHEA Grapalat"/>
                <w:sz w:val="16"/>
                <w:szCs w:val="16"/>
              </w:rPr>
            </w:pPr>
            <w:r w:rsidRPr="00536460">
              <w:rPr>
                <w:rFonts w:ascii="GHEA Grapalat" w:hAnsi="GHEA Grapalat"/>
                <w:sz w:val="16"/>
                <w:szCs w:val="16"/>
              </w:rPr>
              <w:t xml:space="preserve"> не менее 9</w:t>
            </w:r>
            <w:r w:rsidR="00A70D26">
              <w:rPr>
                <w:rFonts w:ascii="GHEA Grapalat" w:hAnsi="GHEA Grapalat"/>
                <w:sz w:val="16"/>
                <w:szCs w:val="16"/>
                <w:lang w:val="hy-AM"/>
              </w:rPr>
              <w:t>5</w:t>
            </w:r>
            <w:r w:rsidRPr="00536460">
              <w:rPr>
                <w:rFonts w:ascii="GHEA Grapalat" w:hAnsi="GHEA Grapalat"/>
                <w:sz w:val="16"/>
                <w:szCs w:val="16"/>
              </w:rPr>
              <w:t>00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line="360" w:lineRule="auto"/>
              <w:rPr>
                <w:rFonts w:ascii="GHEA Grapalat" w:hAnsi="GHEA Grapalat"/>
                <w:lang w:val="hy-AM"/>
              </w:rPr>
            </w:pPr>
            <w:r>
              <w:rPr>
                <w:rFonts w:ascii="GHEA Grapalat" w:hAnsi="GHEA Grapalat"/>
                <w:lang w:val="hy-AM"/>
              </w:rPr>
              <w:t xml:space="preserve">     4</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8</w:t>
            </w:r>
          </w:p>
        </w:tc>
        <w:tc>
          <w:tcPr>
            <w:tcW w:w="1984" w:type="dxa"/>
          </w:tcPr>
          <w:p w:rsidR="00BD7111" w:rsidRPr="00536460" w:rsidRDefault="00BD7111" w:rsidP="00BD7111">
            <w:pPr>
              <w:pStyle w:val="HTMLPreformatted"/>
              <w:shd w:val="clear" w:color="auto" w:fill="F8F9FA"/>
              <w:rPr>
                <w:rFonts w:ascii="GHEA Grapalat" w:hAnsi="GHEA Grapalat"/>
                <w:sz w:val="18"/>
                <w:lang w:val="ru-RU"/>
              </w:rPr>
            </w:pPr>
            <w:r w:rsidRPr="00536460">
              <w:rPr>
                <w:rFonts w:ascii="GHEA Grapalat" w:hAnsi="GHEA Grapalat"/>
                <w:sz w:val="18"/>
                <w:lang w:val="ru-RU"/>
              </w:rPr>
              <w:t>Очистка каналов Мусалерского участка путем установки подвесного шнека из 2-й группы материалов, с креплением не менее 54 м. трактор грузоподъемностью 1000 кг, при объеме подаваемой воды на 1 погонный метр канала 0,11-0,20 м3.</w:t>
            </w:r>
          </w:p>
          <w:p w:rsidR="00BD7111" w:rsidRPr="00582BE5" w:rsidRDefault="00BD7111" w:rsidP="00BD7111">
            <w:pPr>
              <w:pStyle w:val="HTMLPreformatted"/>
              <w:shd w:val="clear" w:color="auto" w:fill="F8F9FA"/>
              <w:rPr>
                <w:rFonts w:ascii="GHEA Grapalat" w:hAnsi="GHEA Grapalat"/>
                <w:lang w:val="ru-RU"/>
              </w:rPr>
            </w:pPr>
            <w:r w:rsidRPr="00536460">
              <w:rPr>
                <w:rFonts w:ascii="GHEA Grapalat" w:hAnsi="GHEA Grapalat"/>
                <w:sz w:val="18"/>
                <w:lang w:val="ru-RU"/>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jc w:val="center"/>
              <w:rPr>
                <w:rFonts w:ascii="GHEA Grapalat" w:hAnsi="GHEA Grapalat"/>
              </w:rPr>
            </w:pPr>
            <w:r>
              <w:rPr>
                <w:rFonts w:ascii="GHEA Grapalat" w:hAnsi="GHEA Grapalat"/>
              </w:rPr>
              <w:t>м</w:t>
            </w:r>
          </w:p>
        </w:tc>
        <w:tc>
          <w:tcPr>
            <w:tcW w:w="992" w:type="dxa"/>
          </w:tcPr>
          <w:p w:rsidR="00BD7111" w:rsidRDefault="00BD7111" w:rsidP="00BD7111">
            <w:pPr>
              <w:jc w:val="center"/>
              <w:rPr>
                <w:rFonts w:ascii="GHEA Grapalat" w:hAnsi="GHEA Grapalat"/>
                <w:sz w:val="18"/>
                <w:szCs w:val="18"/>
              </w:rPr>
            </w:pPr>
          </w:p>
          <w:p w:rsidR="00BD7111" w:rsidRDefault="00BD7111" w:rsidP="00BD7111">
            <w:pPr>
              <w:jc w:val="center"/>
              <w:rPr>
                <w:rFonts w:ascii="GHEA Grapalat" w:hAnsi="GHEA Grapalat"/>
                <w:sz w:val="18"/>
                <w:szCs w:val="18"/>
              </w:rPr>
            </w:pPr>
          </w:p>
        </w:tc>
        <w:tc>
          <w:tcPr>
            <w:tcW w:w="1224" w:type="dxa"/>
          </w:tcPr>
          <w:p w:rsidR="00BD7111"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29200</w:t>
            </w:r>
          </w:p>
        </w:tc>
        <w:tc>
          <w:tcPr>
            <w:tcW w:w="890" w:type="dxa"/>
          </w:tcPr>
          <w:p w:rsidR="00BD7111" w:rsidRPr="00CE4BA7" w:rsidRDefault="00BD7111" w:rsidP="00BD7111">
            <w:pPr>
              <w:widowControl w:val="0"/>
              <w:jc w:val="center"/>
              <w:rPr>
                <w:rFonts w:ascii="GHEA Grapalat" w:hAnsi="GHEA Grapalat"/>
                <w:sz w:val="16"/>
                <w:szCs w:val="16"/>
                <w:lang w:val="en-US"/>
              </w:rPr>
            </w:pPr>
            <w:r w:rsidRPr="00CE4BA7">
              <w:rPr>
                <w:rFonts w:ascii="GHEA Grapalat" w:hAnsi="GHEA Grapalat"/>
                <w:sz w:val="16"/>
                <w:szCs w:val="16"/>
                <w:lang w:val="en-US"/>
              </w:rPr>
              <w:t>Мусалерский территориальный район</w:t>
            </w:r>
          </w:p>
        </w:tc>
        <w:tc>
          <w:tcPr>
            <w:tcW w:w="1574" w:type="dxa"/>
          </w:tcPr>
          <w:p w:rsidR="00BD7111" w:rsidRPr="00A70D26" w:rsidRDefault="00BD7111" w:rsidP="00BD7111">
            <w:pPr>
              <w:widowControl w:val="0"/>
              <w:jc w:val="center"/>
              <w:rPr>
                <w:rFonts w:ascii="GHEA Grapalat" w:hAnsi="GHEA Grapalat"/>
                <w:sz w:val="16"/>
                <w:szCs w:val="16"/>
                <w:lang w:val="hy-AM"/>
              </w:rPr>
            </w:pPr>
            <w:r w:rsidRPr="00536460">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w:t>
            </w:r>
            <w:r w:rsidR="00A70D26">
              <w:rPr>
                <w:rFonts w:ascii="GHEA Grapalat" w:hAnsi="GHEA Grapalat"/>
                <w:sz w:val="16"/>
                <w:szCs w:val="16"/>
                <w:lang w:val="hy-AM"/>
              </w:rPr>
              <w:t>3</w:t>
            </w:r>
            <w:r w:rsidRPr="00536460">
              <w:rPr>
                <w:rFonts w:ascii="GHEA Grapalat" w:hAnsi="GHEA Grapalat"/>
                <w:sz w:val="16"/>
                <w:szCs w:val="16"/>
              </w:rPr>
              <w:t>0.0</w:t>
            </w:r>
            <w:r w:rsidR="00A70D26">
              <w:rPr>
                <w:rFonts w:ascii="GHEA Grapalat" w:hAnsi="GHEA Grapalat"/>
                <w:sz w:val="16"/>
                <w:szCs w:val="16"/>
                <w:lang w:val="hy-AM"/>
              </w:rPr>
              <w:t>3</w:t>
            </w:r>
            <w:r w:rsidRPr="00536460">
              <w:rPr>
                <w:rFonts w:ascii="GHEA Grapalat" w:hAnsi="GHEA Grapalat"/>
                <w:sz w:val="16"/>
                <w:szCs w:val="16"/>
              </w:rPr>
              <w:t>. 202</w:t>
            </w:r>
            <w:r w:rsidR="00A70D26">
              <w:rPr>
                <w:rFonts w:ascii="GHEA Grapalat" w:hAnsi="GHEA Grapalat"/>
                <w:sz w:val="16"/>
                <w:szCs w:val="16"/>
                <w:lang w:val="hy-AM"/>
              </w:rPr>
              <w:t>6</w:t>
            </w:r>
          </w:p>
          <w:p w:rsidR="00BD7111" w:rsidRPr="00536460" w:rsidRDefault="00BD7111" w:rsidP="00A70D26">
            <w:pPr>
              <w:widowControl w:val="0"/>
              <w:jc w:val="center"/>
              <w:rPr>
                <w:rFonts w:ascii="GHEA Grapalat" w:hAnsi="GHEA Grapalat"/>
              </w:rPr>
            </w:pPr>
            <w:r w:rsidRPr="00536460">
              <w:rPr>
                <w:rFonts w:ascii="GHEA Grapalat" w:hAnsi="GHEA Grapalat"/>
                <w:sz w:val="16"/>
                <w:szCs w:val="16"/>
              </w:rPr>
              <w:t xml:space="preserve"> не менее 1</w:t>
            </w:r>
            <w:r w:rsidR="00A70D26">
              <w:rPr>
                <w:rFonts w:ascii="GHEA Grapalat" w:hAnsi="GHEA Grapalat"/>
                <w:sz w:val="16"/>
                <w:szCs w:val="16"/>
                <w:lang w:val="hy-AM"/>
              </w:rPr>
              <w:t>5</w:t>
            </w:r>
            <w:r w:rsidRPr="00536460">
              <w:rPr>
                <w:rFonts w:ascii="GHEA Grapalat" w:hAnsi="GHEA Grapalat"/>
                <w:sz w:val="16"/>
                <w:szCs w:val="16"/>
              </w:rPr>
              <w:t>00 погонных метров в сутки</w:t>
            </w:r>
          </w:p>
        </w:tc>
      </w:tr>
    </w:tbl>
    <w:p w:rsidR="00BD7111" w:rsidRPr="00536460" w:rsidRDefault="00BD7111" w:rsidP="00BD7111">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Контроль качества при выполнении работ будет осуществляться уполномоченной группой Водопроводной компании «Эчмиадзин». Выявленные недостатки должны быть устранены подрядчиком в течение 3 календарных дней, в случае неустранения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BD7111" w:rsidRPr="00536460" w:rsidRDefault="00BD7111" w:rsidP="00BD7111">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Работы будут проводиться в радиусе 30 км от административного здания.</w:t>
      </w:r>
    </w:p>
    <w:p w:rsidR="00BD7111" w:rsidRPr="00CE18EB" w:rsidRDefault="00BD7111" w:rsidP="00BD7111">
      <w:pPr>
        <w:widowControl w:val="0"/>
        <w:spacing w:line="276" w:lineRule="auto"/>
        <w:ind w:firstLine="567"/>
        <w:jc w:val="both"/>
        <w:rPr>
          <w:rFonts w:ascii="GHEA Grapalat" w:hAnsi="GHEA Grapalat"/>
          <w:lang w:val="hy-AM"/>
        </w:rPr>
      </w:pPr>
      <w:r w:rsidRPr="00536460">
        <w:rPr>
          <w:rStyle w:val="y2iqfc"/>
          <w:rFonts w:ascii="inherit" w:hAnsi="inherit" w:cs="Courier New"/>
          <w:color w:val="FF0000"/>
          <w:lang w:eastAsia="en-US" w:bidi="ar-SA"/>
        </w:rPr>
        <w:t>Участникам рекомендуется посетить объекты обслуживания компании «Эчмиадзин» перед началом соревнований, чтобы ознакомиться со спецификой предстоящих работ.</w:t>
      </w:r>
      <w:r w:rsidRPr="00CE18EB">
        <w:rPr>
          <w:rStyle w:val="y2iqfc"/>
          <w:rFonts w:ascii="inherit" w:hAnsi="inherit" w:cs="Courier New"/>
          <w:color w:val="FF0000"/>
          <w:lang w:eastAsia="en-US" w:bidi="ar-SA"/>
        </w:rPr>
        <w:t>.</w:t>
      </w:r>
    </w:p>
    <w:p w:rsidR="00BD7111" w:rsidRDefault="00BD7111" w:rsidP="00BD7111">
      <w:pPr>
        <w:widowControl w:val="0"/>
        <w:ind w:firstLine="567"/>
        <w:jc w:val="both"/>
        <w:rPr>
          <w:rFonts w:ascii="GHEA Grapalat" w:hAnsi="GHEA Grapalat"/>
        </w:rPr>
      </w:pPr>
      <w:r w:rsidRPr="00982674">
        <w:rPr>
          <w:rFonts w:ascii="GHEA Grapalat" w:hAnsi="GHEA Grapalat"/>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rsidR="00BB28C8" w:rsidRPr="00BD7111"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lastRenderedPageBreak/>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lastRenderedPageBreak/>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107442">
      <w:pPr>
        <w:widowControl w:val="0"/>
        <w:spacing w:line="360" w:lineRule="auto"/>
        <w:ind w:firstLine="567"/>
        <w:jc w:val="center"/>
        <w:rPr>
          <w:rFonts w:ascii="GHEA Grapalat" w:hAnsi="GHEA Grapalat"/>
          <w:i/>
        </w:rPr>
      </w:pPr>
      <w:r w:rsidRPr="009F3DC7">
        <w:rPr>
          <w:rFonts w:ascii="GHEA Grapalat" w:hAnsi="GHEA Grapalat"/>
        </w:rPr>
        <w:lastRenderedPageBreak/>
        <w:br w:type="page"/>
      </w:r>
      <w:r w:rsidR="00107442">
        <w:rPr>
          <w:rFonts w:ascii="GHEA Grapalat" w:hAnsi="GHEA Grapalat"/>
          <w:lang w:val="hy-AM"/>
        </w:rPr>
        <w:lastRenderedPageBreak/>
        <w:t xml:space="preserve">                                                                                                  </w:t>
      </w:r>
      <w:r w:rsidRPr="009F3DC7">
        <w:rPr>
          <w:rFonts w:ascii="GHEA Grapalat" w:hAnsi="GHEA Grapalat"/>
          <w:i/>
        </w:rPr>
        <w:t>Приложение № 2</w:t>
      </w:r>
    </w:p>
    <w:p w:rsidR="00BB28C8" w:rsidRPr="009F3DC7" w:rsidRDefault="00BB28C8" w:rsidP="00107442">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28"/>
        <w:gridCol w:w="1062"/>
        <w:gridCol w:w="633"/>
        <w:gridCol w:w="719"/>
        <w:gridCol w:w="514"/>
        <w:gridCol w:w="628"/>
        <w:gridCol w:w="598"/>
        <w:gridCol w:w="567"/>
        <w:gridCol w:w="567"/>
        <w:gridCol w:w="567"/>
        <w:gridCol w:w="709"/>
        <w:gridCol w:w="644"/>
        <w:gridCol w:w="553"/>
        <w:gridCol w:w="617"/>
        <w:gridCol w:w="448"/>
        <w:gridCol w:w="14"/>
        <w:gridCol w:w="19"/>
      </w:tblGrid>
      <w:tr w:rsidR="00BB28C8" w:rsidRPr="00D25446" w:rsidTr="00E203EC">
        <w:trPr>
          <w:trHeight w:val="326"/>
          <w:jc w:val="center"/>
        </w:trPr>
        <w:tc>
          <w:tcPr>
            <w:tcW w:w="10910" w:type="dxa"/>
            <w:gridSpan w:val="18"/>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E203EC">
        <w:trPr>
          <w:gridAfter w:val="1"/>
          <w:wAfter w:w="19" w:type="dxa"/>
          <w:trHeight w:val="1767"/>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228"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78" w:type="dxa"/>
            <w:gridSpan w:val="14"/>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1"/>
              <w:t>**</w:t>
            </w:r>
          </w:p>
        </w:tc>
      </w:tr>
      <w:tr w:rsidR="00BB28C8" w:rsidRPr="00D25446" w:rsidTr="00E203EC">
        <w:trPr>
          <w:gridAfter w:val="2"/>
          <w:wAfter w:w="33" w:type="dxa"/>
          <w:cantSplit/>
          <w:trHeight w:val="1096"/>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228"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1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sidRPr="00854003">
              <w:rPr>
                <w:rFonts w:ascii="GHEA Grapalat" w:hAnsi="GHEA Grapalat"/>
                <w:sz w:val="20"/>
              </w:rPr>
              <w:t>45231132/</w:t>
            </w:r>
            <w:r>
              <w:rPr>
                <w:rFonts w:ascii="GHEA Grapalat" w:hAnsi="GHEA Grapalat"/>
                <w:sz w:val="20"/>
                <w:lang w:val="en-US"/>
              </w:rPr>
              <w:t>5</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Вагаршапат</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D7111" w:rsidRPr="00D25446" w:rsidRDefault="00BD7111" w:rsidP="00BD7111">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6</w:t>
            </w:r>
          </w:p>
        </w:tc>
        <w:tc>
          <w:tcPr>
            <w:tcW w:w="1062" w:type="dxa"/>
          </w:tcPr>
          <w:p w:rsidR="00BD7111" w:rsidRPr="00BD7111" w:rsidRDefault="00BD7111" w:rsidP="00BD7111">
            <w:pPr>
              <w:rPr>
                <w:sz w:val="18"/>
              </w:rPr>
            </w:pPr>
            <w:r w:rsidRPr="00BD7111">
              <w:rPr>
                <w:sz w:val="18"/>
              </w:rPr>
              <w:t>очистные работы по облицовке каналов участка района Акналич</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7</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Xой</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8</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Мусалер</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bl>
    <w:p w:rsidR="00BB28C8" w:rsidRPr="00107442"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42690">
          <w:footerReference w:type="default" r:id="rId10"/>
          <w:footnotePr>
            <w:pos w:val="beneathText"/>
          </w:footnotePr>
          <w:pgSz w:w="11907" w:h="16840" w:code="9"/>
          <w:pgMar w:top="426" w:right="850" w:bottom="426" w:left="1418" w:header="561" w:footer="561" w:gutter="0"/>
          <w:cols w:space="720"/>
          <w:titlePg/>
          <w:docGrid w:linePitch="326"/>
        </w:sectPr>
      </w:pP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165E7A">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165E7A">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165E7A">
            <w:pPr>
              <w:widowControl w:val="0"/>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165E7A">
      <w:pPr>
        <w:widowControl w:val="0"/>
        <w:ind w:firstLine="567"/>
        <w:rPr>
          <w:rFonts w:ascii="GHEA Grapalat" w:hAnsi="GHEA Grapalat"/>
          <w:iCs/>
          <w:color w:val="000000"/>
        </w:rPr>
      </w:pP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165E7A">
      <w:pPr>
        <w:pStyle w:val="BodyTextIndent"/>
        <w:widowControl w:val="0"/>
        <w:spacing w:line="240" w:lineRule="auto"/>
        <w:ind w:firstLine="567"/>
        <w:jc w:val="center"/>
        <w:rPr>
          <w:rFonts w:ascii="GHEA Grapalat" w:hAnsi="GHEA Grapalat"/>
          <w:b/>
          <w:bCs/>
          <w:iCs/>
          <w:sz w:val="24"/>
          <w:szCs w:val="24"/>
        </w:rPr>
      </w:pPr>
    </w:p>
    <w:p w:rsidR="00BB28C8" w:rsidRPr="00EF1C40" w:rsidRDefault="00BB28C8" w:rsidP="00165E7A">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165E7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165E7A">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165E7A">
      <w:pPr>
        <w:widowControl w:val="0"/>
        <w:tabs>
          <w:tab w:val="left" w:pos="6804"/>
          <w:tab w:val="left" w:pos="7797"/>
          <w:tab w:val="left" w:pos="8789"/>
        </w:tabs>
        <w:ind w:firstLine="567"/>
        <w:jc w:val="both"/>
        <w:rPr>
          <w:rFonts w:ascii="GHEA Grapalat" w:hAnsi="GHEA Grapalat" w:cs="Sylfaen"/>
          <w:iCs/>
        </w:rPr>
      </w:pPr>
    </w:p>
    <w:p w:rsidR="00BB28C8" w:rsidRPr="009F3DC7" w:rsidRDefault="00BB28C8" w:rsidP="00165E7A">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165E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bl>
    <w:p w:rsidR="00BB28C8" w:rsidRPr="00EF1C40" w:rsidRDefault="00BB28C8" w:rsidP="00165E7A">
      <w:pPr>
        <w:widowControl w:val="0"/>
        <w:ind w:firstLine="567"/>
        <w:jc w:val="both"/>
        <w:rPr>
          <w:rFonts w:ascii="GHEA Grapalat" w:hAnsi="GHEA Grapalat" w:cs="Arial"/>
          <w:iCs/>
          <w:color w:val="000000"/>
          <w:lang w:val="en-US"/>
        </w:rPr>
      </w:pPr>
    </w:p>
    <w:p w:rsidR="00BB28C8" w:rsidRPr="009F3DC7" w:rsidRDefault="00BB28C8" w:rsidP="00165E7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165E7A">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165E7A">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165E7A">
      <w:pPr>
        <w:widowControl w:val="0"/>
        <w:ind w:firstLine="567"/>
        <w:jc w:val="right"/>
        <w:rPr>
          <w:rFonts w:ascii="GHEA Grapalat" w:hAnsi="GHEA Grapalat" w:cs="Sylfaen"/>
          <w:b/>
        </w:rPr>
      </w:pPr>
    </w:p>
    <w:p w:rsidR="00BB28C8" w:rsidRDefault="00BB28C8" w:rsidP="00165E7A">
      <w:pPr>
        <w:rPr>
          <w:rFonts w:ascii="GHEA Grapalat" w:hAnsi="GHEA Grapalat" w:cs="Sylfaen"/>
          <w:b/>
        </w:rPr>
      </w:pPr>
      <w:r>
        <w:rPr>
          <w:rFonts w:ascii="GHEA Grapalat" w:hAnsi="GHEA Grapalat" w:cs="Sylfaen"/>
          <w:b/>
        </w:rPr>
        <w:br w:type="page"/>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165E7A">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165E7A">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165E7A">
      <w:pPr>
        <w:widowControl w:val="0"/>
        <w:tabs>
          <w:tab w:val="left" w:pos="360"/>
          <w:tab w:val="left" w:pos="540"/>
        </w:tabs>
        <w:ind w:firstLine="567"/>
        <w:rPr>
          <w:rFonts w:ascii="GHEA Grapalat" w:hAnsi="GHEA Grapalat" w:cs="Sylfaen"/>
        </w:rPr>
      </w:pPr>
    </w:p>
    <w:p w:rsidR="00BB28C8" w:rsidRPr="0086243C" w:rsidRDefault="00BB28C8" w:rsidP="00165E7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165E7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165E7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165E7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165E7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165E7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165E7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165E7A">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bl>
    <w:p w:rsidR="00BB28C8" w:rsidRDefault="00BB28C8" w:rsidP="00165E7A">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165E7A">
      <w:pPr>
        <w:widowControl w:val="0"/>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165E7A">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165E7A">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165E7A">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165E7A">
      <w:pPr>
        <w:pStyle w:val="BodyTextIndent3"/>
        <w:widowControl w:val="0"/>
        <w:spacing w:line="240" w:lineRule="auto"/>
        <w:jc w:val="right"/>
        <w:rPr>
          <w:rFonts w:ascii="GHEA Grapalat" w:hAnsi="GHEA Grapalat" w:cs="Sylfaen"/>
          <w:sz w:val="24"/>
          <w:szCs w:val="24"/>
        </w:rPr>
      </w:pPr>
    </w:p>
    <w:p w:rsidR="00BB28C8" w:rsidRDefault="00BB28C8" w:rsidP="00165E7A">
      <w:pPr>
        <w:rPr>
          <w:rFonts w:ascii="GHEA Grapalat" w:hAnsi="GHEA Grapalat" w:cs="Sylfaen"/>
        </w:rPr>
      </w:pPr>
      <w:r>
        <w:rPr>
          <w:rFonts w:ascii="GHEA Grapalat" w:hAnsi="GHEA Grapalat" w:cs="Sylfaen"/>
        </w:rPr>
        <w:br w:type="page"/>
      </w:r>
    </w:p>
    <w:p w:rsidR="00B80444" w:rsidRPr="00EB1587" w:rsidRDefault="00B80444" w:rsidP="00165E7A">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rsidR="00B80444" w:rsidRPr="00EB1587" w:rsidRDefault="00B80444" w:rsidP="00165E7A">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rsidR="00B80444" w:rsidRPr="00EB1587" w:rsidRDefault="00B80444" w:rsidP="00165E7A">
      <w:pPr>
        <w:jc w:val="center"/>
        <w:rPr>
          <w:rFonts w:ascii="GHEA Grapalat" w:hAnsi="GHEA Grapalat" w:cs="GHEA Grapalat"/>
        </w:rPr>
      </w:pPr>
    </w:p>
    <w:p w:rsidR="00B80444" w:rsidRPr="00EB1587" w:rsidRDefault="00B80444" w:rsidP="00165E7A">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165E7A">
      <w:pPr>
        <w:jc w:val="center"/>
        <w:rPr>
          <w:rFonts w:ascii="GHEA Grapalat" w:hAnsi="GHEA Grapalat" w:cs="GHEA Grapalat"/>
          <w:lang w:val="hy-AM"/>
        </w:rPr>
      </w:pPr>
    </w:p>
    <w:p w:rsidR="00B80444" w:rsidRPr="00EB1587" w:rsidRDefault="00B80444" w:rsidP="00165E7A">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165E7A">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165E7A">
      <w:pPr>
        <w:rPr>
          <w:rFonts w:ascii="GHEA Grapalat" w:hAnsi="GHEA Grapalat"/>
          <w:vertAlign w:val="superscript"/>
          <w:lang w:val="es-ES"/>
        </w:rPr>
      </w:pPr>
    </w:p>
    <w:p w:rsidR="00B80444" w:rsidRPr="00EB1587" w:rsidRDefault="00B80444" w:rsidP="00165E7A">
      <w:pPr>
        <w:pStyle w:val="ListParagraph"/>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165E7A">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165E7A">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165E7A">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165E7A">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165E7A">
      <w:pPr>
        <w:rPr>
          <w:rFonts w:ascii="GHEA Grapalat" w:hAnsi="GHEA Grapalat" w:cs="Sylfaen"/>
          <w:sz w:val="20"/>
          <w:szCs w:val="20"/>
          <w:lang w:val="es-ES"/>
        </w:rPr>
      </w:pPr>
    </w:p>
    <w:p w:rsidR="00B80444" w:rsidRPr="00EB1587" w:rsidRDefault="00B80444" w:rsidP="00165E7A">
      <w:pPr>
        <w:pStyle w:val="ListParagraph"/>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165E7A">
      <w:pPr>
        <w:jc w:val="center"/>
        <w:rPr>
          <w:rFonts w:ascii="GHEA Grapalat" w:hAnsi="GHEA Grapalat" w:cs="GHEA Grapalat"/>
          <w:lang w:val="es-ES"/>
        </w:rPr>
      </w:pPr>
    </w:p>
    <w:p w:rsidR="00B80444" w:rsidRPr="00EB1587" w:rsidRDefault="00B80444" w:rsidP="00165E7A">
      <w:pPr>
        <w:jc w:val="center"/>
        <w:rPr>
          <w:rFonts w:ascii="GHEA Grapalat" w:hAnsi="GHEA Grapalat" w:cs="Sylfaen"/>
          <w:b/>
          <w:lang w:val="es-ES"/>
        </w:rPr>
      </w:pPr>
    </w:p>
    <w:p w:rsidR="00B80444" w:rsidRPr="00EB1587" w:rsidRDefault="00B80444" w:rsidP="00165E7A">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165E7A">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165E7A">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165E7A">
      <w:pPr>
        <w:jc w:val="center"/>
        <w:rPr>
          <w:rFonts w:ascii="GHEA Grapalat" w:hAnsi="GHEA Grapalat" w:cs="Sylfaen"/>
          <w:sz w:val="16"/>
          <w:szCs w:val="16"/>
          <w:lang w:val="es-ES"/>
        </w:rPr>
      </w:pPr>
    </w:p>
    <w:p w:rsidR="00B80444" w:rsidRDefault="00B80444" w:rsidP="00165E7A">
      <w:pPr>
        <w:jc w:val="right"/>
        <w:rPr>
          <w:rFonts w:ascii="GHEA Grapalat" w:hAnsi="GHEA Grapalat"/>
          <w:b/>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Sect="00E203EC">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724" w:rsidRDefault="00DF1724">
      <w:r>
        <w:separator/>
      </w:r>
    </w:p>
  </w:endnote>
  <w:endnote w:type="continuationSeparator" w:id="0">
    <w:p w:rsidR="00DF1724" w:rsidRDefault="00DF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E072E9" w:rsidRPr="003E450C" w:rsidRDefault="00E072E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76000">
          <w:rPr>
            <w:rFonts w:ascii="GHEA Grapalat" w:hAnsi="GHEA Grapalat"/>
            <w:noProof/>
            <w:sz w:val="24"/>
            <w:szCs w:val="24"/>
          </w:rPr>
          <w:t>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724" w:rsidRDefault="00DF1724">
      <w:r>
        <w:separator/>
      </w:r>
    </w:p>
  </w:footnote>
  <w:footnote w:type="continuationSeparator" w:id="0">
    <w:p w:rsidR="00DF1724" w:rsidRDefault="00DF1724">
      <w:r>
        <w:continuationSeparator/>
      </w:r>
    </w:p>
  </w:footnote>
  <w:footnote w:id="1">
    <w:p w:rsidR="00E072E9" w:rsidRPr="00793343" w:rsidRDefault="00E072E9"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E072E9" w:rsidRPr="00CD6B60" w:rsidRDefault="00E072E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072E9" w:rsidRPr="00CD6B60"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072E9" w:rsidRPr="002E4BC5"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072E9" w:rsidRPr="003F2273" w:rsidRDefault="00E072E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E072E9" w:rsidRDefault="00E072E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072E9" w:rsidRPr="00831D6D" w:rsidRDefault="00E072E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E072E9" w:rsidRPr="00831D6D" w:rsidRDefault="00E072E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E072E9" w:rsidRPr="00C24DBE" w:rsidRDefault="00E072E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E072E9" w:rsidRPr="00365501" w:rsidRDefault="00E072E9" w:rsidP="00AF1F59">
      <w:pPr>
        <w:pStyle w:val="FootnoteText"/>
        <w:jc w:val="both"/>
        <w:rPr>
          <w:rFonts w:asciiTheme="minorHAnsi" w:hAnsiTheme="minorHAnsi"/>
        </w:rPr>
      </w:pPr>
    </w:p>
    <w:p w:rsidR="00E072E9" w:rsidRPr="00D3436F" w:rsidRDefault="00E072E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072E9" w:rsidRPr="000811C1" w:rsidRDefault="00E072E9">
      <w:pPr>
        <w:pStyle w:val="FootnoteText"/>
        <w:rPr>
          <w:rFonts w:asciiTheme="minorHAnsi" w:hAnsiTheme="minorHAnsi"/>
        </w:rPr>
      </w:pPr>
    </w:p>
  </w:footnote>
  <w:footnote w:id="5">
    <w:p w:rsidR="00E072E9" w:rsidRPr="00810F23" w:rsidRDefault="00E072E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E072E9" w:rsidRPr="00035859" w:rsidRDefault="00E072E9"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E072E9" w:rsidRPr="00035859" w:rsidRDefault="00E072E9"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E072E9" w:rsidRPr="00035859" w:rsidRDefault="00E072E9"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E072E9" w:rsidRPr="000811C1" w:rsidRDefault="00E072E9">
      <w:pPr>
        <w:pStyle w:val="FootnoteText"/>
        <w:rPr>
          <w:rFonts w:asciiTheme="minorHAnsi" w:hAnsiTheme="minorHAnsi"/>
        </w:rPr>
      </w:pPr>
    </w:p>
  </w:footnote>
  <w:footnote w:id="7">
    <w:p w:rsidR="00E072E9" w:rsidRPr="008842CE" w:rsidRDefault="00E072E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072E9" w:rsidRPr="000811C1" w:rsidRDefault="00E072E9">
      <w:pPr>
        <w:pStyle w:val="FootnoteText"/>
        <w:rPr>
          <w:lang w:val="af-ZA"/>
        </w:rPr>
      </w:pPr>
    </w:p>
  </w:footnote>
  <w:footnote w:id="8">
    <w:p w:rsidR="00E072E9" w:rsidRPr="002B487D" w:rsidRDefault="00E072E9"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E072E9" w:rsidRPr="008E4439" w:rsidRDefault="00E072E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072E9" w:rsidRPr="000811C1" w:rsidRDefault="00E072E9" w:rsidP="0027573B">
      <w:pPr>
        <w:pStyle w:val="FootnoteText"/>
        <w:rPr>
          <w:rFonts w:ascii="Sylfaen" w:hAnsi="Sylfaen"/>
          <w:sz w:val="18"/>
          <w:szCs w:val="18"/>
        </w:rPr>
      </w:pPr>
    </w:p>
  </w:footnote>
  <w:footnote w:id="10">
    <w:p w:rsidR="00E072E9" w:rsidRPr="00A31673" w:rsidRDefault="00E072E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E072E9" w:rsidRPr="00900E5A" w:rsidRDefault="00E072E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E072E9" w:rsidRDefault="00E072E9" w:rsidP="006B3E56">
      <w:pPr>
        <w:jc w:val="both"/>
      </w:pPr>
    </w:p>
    <w:p w:rsidR="00E072E9" w:rsidRPr="00FC561F" w:rsidRDefault="00E072E9" w:rsidP="006B3E56">
      <w:pPr>
        <w:jc w:val="both"/>
        <w:rPr>
          <w:rFonts w:ascii="GHEA Grapalat" w:hAnsi="GHEA Grapalat"/>
          <w:i/>
          <w:sz w:val="20"/>
          <w:szCs w:val="20"/>
        </w:rPr>
      </w:pPr>
    </w:p>
    <w:p w:rsidR="00E072E9" w:rsidRDefault="00E072E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E072E9" w:rsidRPr="00E7182E" w:rsidRDefault="00E072E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E072E9" w:rsidRPr="007D41A3" w:rsidRDefault="00E072E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072E9" w:rsidRPr="001849D9" w:rsidRDefault="00E072E9"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E072E9" w:rsidRPr="001849D9" w:rsidRDefault="00E072E9" w:rsidP="006B3E56">
      <w:pPr>
        <w:pStyle w:val="FootnoteText"/>
        <w:rPr>
          <w:rFonts w:asciiTheme="minorHAnsi" w:hAnsiTheme="minorHAnsi"/>
          <w:i/>
          <w:lang w:val="af-ZA"/>
        </w:rPr>
      </w:pPr>
    </w:p>
  </w:footnote>
  <w:footnote w:id="13">
    <w:p w:rsidR="00E072E9" w:rsidRPr="00990559" w:rsidRDefault="00E072E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E072E9" w:rsidRPr="00A25D1B" w:rsidRDefault="00E072E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E072E9" w:rsidRPr="00DC619D" w:rsidRDefault="00E072E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E072E9" w:rsidRPr="00D3436F" w:rsidRDefault="00E072E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072E9" w:rsidRPr="00D3436F" w:rsidRDefault="00E072E9">
      <w:pPr>
        <w:pStyle w:val="FootnoteText"/>
        <w:rPr>
          <w:lang w:val="es-ES"/>
        </w:rPr>
      </w:pPr>
    </w:p>
  </w:footnote>
  <w:footnote w:id="17">
    <w:p w:rsidR="00E072E9" w:rsidRPr="008842CE" w:rsidRDefault="00E072E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3D2FE2">
      <w:pPr>
        <w:pStyle w:val="FootnoteText"/>
        <w:jc w:val="both"/>
        <w:rPr>
          <w:rFonts w:ascii="GHEA Grapalat" w:hAnsi="GHEA Grapalat"/>
        </w:rPr>
      </w:pPr>
    </w:p>
  </w:footnote>
  <w:footnote w:id="18">
    <w:p w:rsidR="00E072E9" w:rsidRPr="008842CE" w:rsidRDefault="00E072E9" w:rsidP="003D2FE2">
      <w:pPr>
        <w:pStyle w:val="FootnoteText"/>
        <w:jc w:val="both"/>
      </w:pPr>
    </w:p>
  </w:footnote>
  <w:footnote w:id="19">
    <w:p w:rsidR="00E072E9" w:rsidRPr="008842CE" w:rsidRDefault="00E072E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0A214C">
      <w:pPr>
        <w:pStyle w:val="FootnoteText"/>
        <w:jc w:val="both"/>
        <w:rPr>
          <w:rFonts w:ascii="GHEA Grapalat" w:hAnsi="GHEA Grapalat"/>
        </w:rPr>
      </w:pPr>
    </w:p>
  </w:footnote>
  <w:footnote w:id="20">
    <w:p w:rsidR="00E072E9" w:rsidRPr="008842CE" w:rsidRDefault="00E072E9" w:rsidP="000A214C">
      <w:pPr>
        <w:pStyle w:val="FootnoteText"/>
        <w:jc w:val="both"/>
      </w:pPr>
    </w:p>
  </w:footnote>
  <w:footnote w:id="21">
    <w:p w:rsidR="00E072E9" w:rsidRPr="008842CE" w:rsidRDefault="00E072E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E072E9" w:rsidRPr="00124BE9" w:rsidRDefault="00E072E9"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E072E9" w:rsidRDefault="00E072E9" w:rsidP="00BB28C8">
      <w:pPr>
        <w:widowControl w:val="0"/>
        <w:spacing w:after="160"/>
        <w:jc w:val="both"/>
        <w:rPr>
          <w:rFonts w:ascii="GHEA Grapalat" w:hAnsi="GHEA Grapalat"/>
          <w:i/>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E072E9" w:rsidRPr="00EB336B" w:rsidRDefault="00E072E9" w:rsidP="00A4505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072E9" w:rsidRPr="00F21C0D" w:rsidRDefault="00E072E9" w:rsidP="00A45057">
      <w:pPr>
        <w:pStyle w:val="FootnoteText"/>
        <w:widowControl w:val="0"/>
        <w:jc w:val="both"/>
        <w:rPr>
          <w:lang w:val="hy-AM"/>
        </w:rPr>
      </w:pPr>
    </w:p>
    <w:p w:rsidR="00E072E9" w:rsidRPr="004D38C0" w:rsidRDefault="00E072E9" w:rsidP="00BB28C8">
      <w:pPr>
        <w:pStyle w:val="FootnoteText"/>
      </w:pPr>
    </w:p>
  </w:footnote>
  <w:footnote w:id="24">
    <w:p w:rsidR="00E072E9" w:rsidRPr="00AA52B7" w:rsidRDefault="00E072E9"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E072E9" w:rsidRPr="00552088" w:rsidRDefault="00E072E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072E9" w:rsidRPr="00124BE9" w:rsidRDefault="00E072E9" w:rsidP="00BB28C8">
      <w:pPr>
        <w:pStyle w:val="FootnoteText"/>
        <w:widowControl w:val="0"/>
        <w:jc w:val="both"/>
        <w:rPr>
          <w:rFonts w:ascii="GHEA Grapalat" w:hAnsi="GHEA Grapalat"/>
          <w:lang w:val="hy-AM"/>
        </w:rPr>
      </w:pPr>
      <w:r w:rsidRPr="00124BE9">
        <w:rPr>
          <w:rFonts w:ascii="GHEA Grapalat" w:hAnsi="GHEA Grapalat"/>
          <w:i/>
        </w:rPr>
        <w:t>.</w:t>
      </w:r>
    </w:p>
  </w:footnote>
  <w:footnote w:id="25">
    <w:p w:rsidR="00E072E9" w:rsidRPr="00124BE9" w:rsidRDefault="00E072E9"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E072E9" w:rsidRPr="00124BE9" w:rsidRDefault="00E072E9"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E072E9" w:rsidRPr="00124BE9" w:rsidRDefault="00E072E9"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E072E9" w:rsidRPr="00124BE9" w:rsidRDefault="00E072E9" w:rsidP="00BB28C8">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E072E9" w:rsidRPr="00124BE9" w:rsidRDefault="00E072E9"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E072E9" w:rsidRPr="00124BE9" w:rsidRDefault="00E072E9" w:rsidP="00BB28C8">
      <w:pPr>
        <w:pStyle w:val="FootnoteText"/>
        <w:widowControl w:val="0"/>
        <w:jc w:val="both"/>
      </w:pPr>
    </w:p>
  </w:footnote>
  <w:footnote w:id="30">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D49"/>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7A1"/>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442"/>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5E7A"/>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BC2"/>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0C4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690"/>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897"/>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1E73"/>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47AF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1EEA"/>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37FB7"/>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A89"/>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E38"/>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0D26"/>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111"/>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724"/>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2E9"/>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3EC"/>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000"/>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4AE"/>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8E14B-D7AC-4784-B16E-F31FFD76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2671</TotalTime>
  <Pages>94</Pages>
  <Words>21456</Words>
  <Characters>122305</Characters>
  <Application>Microsoft Office Word</Application>
  <DocSecurity>0</DocSecurity>
  <Lines>1019</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143475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1727</cp:revision>
  <cp:lastPrinted>2018-02-16T07:12:00Z</cp:lastPrinted>
  <dcterms:created xsi:type="dcterms:W3CDTF">2019-10-28T07:04:00Z</dcterms:created>
  <dcterms:modified xsi:type="dcterms:W3CDTF">2026-01-22T10:02:00Z</dcterms:modified>
</cp:coreProperties>
</file>